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26" w:rsidRDefault="008D2526" w:rsidP="00D963A6">
      <w:pPr>
        <w:shd w:val="clear" w:color="auto" w:fill="FFFFFF"/>
      </w:pPr>
    </w:p>
    <w:p w:rsidR="00304C34" w:rsidRPr="00B90291" w:rsidRDefault="00304C34" w:rsidP="00933A36">
      <w:pPr>
        <w:tabs>
          <w:tab w:val="num" w:pos="1080"/>
          <w:tab w:val="left" w:leader="dot" w:pos="10034"/>
        </w:tabs>
        <w:spacing w:before="120"/>
        <w:jc w:val="right"/>
        <w:rPr>
          <w:rFonts w:ascii="Arial Narrow" w:hAnsi="Arial Narrow" w:cs="Arial"/>
          <w:b/>
          <w:sz w:val="22"/>
          <w:szCs w:val="22"/>
        </w:rPr>
      </w:pPr>
      <w:r w:rsidRPr="00B90291">
        <w:rPr>
          <w:rFonts w:ascii="Arial Narrow" w:hAnsi="Arial Narrow" w:cs="Arial"/>
          <w:b/>
          <w:sz w:val="22"/>
          <w:szCs w:val="22"/>
        </w:rPr>
        <w:t xml:space="preserve">Príloha č. </w:t>
      </w:r>
      <w:r w:rsidR="008E6B3A">
        <w:rPr>
          <w:rFonts w:ascii="Arial Narrow" w:hAnsi="Arial Narrow" w:cs="Arial"/>
          <w:b/>
          <w:sz w:val="22"/>
          <w:szCs w:val="22"/>
        </w:rPr>
        <w:t>6</w:t>
      </w:r>
      <w:r w:rsidRPr="00B90291">
        <w:rPr>
          <w:rFonts w:ascii="Arial Narrow" w:hAnsi="Arial Narrow" w:cs="Arial"/>
          <w:b/>
          <w:sz w:val="22"/>
          <w:szCs w:val="22"/>
        </w:rPr>
        <w:t xml:space="preserve"> súťažných podkladov</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p>
          <w:p w:rsidR="001B1379" w:rsidRPr="00834C13" w:rsidRDefault="001B1379" w:rsidP="000304F2">
            <w:pPr>
              <w:jc w:val="both"/>
              <w:rPr>
                <w:rFonts w:ascii="Arial Narrow" w:hAnsi="Arial Narrow"/>
              </w:rPr>
            </w:pPr>
            <w:r w:rsidRPr="00A66367">
              <w:rPr>
                <w:rFonts w:ascii="Arial Narrow" w:hAnsi="Arial Narrow"/>
              </w:rPr>
              <w:t xml:space="preserve">Ú. v. EÚ </w:t>
            </w:r>
            <w:r w:rsidRPr="00834C13">
              <w:rPr>
                <w:rFonts w:ascii="Arial Narrow" w:hAnsi="Arial Narrow"/>
              </w:rPr>
              <w:t xml:space="preserve">S číslo </w:t>
            </w:r>
            <w:r w:rsidRPr="00037F1A">
              <w:rPr>
                <w:rFonts w:ascii="Arial Narrow" w:hAnsi="Arial Narrow"/>
              </w:rPr>
              <w:t>[</w:t>
            </w:r>
            <w:r w:rsidR="008E6B3A" w:rsidRPr="00037F1A">
              <w:rPr>
                <w:rFonts w:ascii="Arial Narrow" w:hAnsi="Arial Narrow"/>
              </w:rPr>
              <w:t xml:space="preserve">  </w:t>
            </w:r>
            <w:r w:rsidR="00E70757">
              <w:rPr>
                <w:rFonts w:ascii="Arial Narrow" w:hAnsi="Arial Narrow"/>
                <w:b/>
              </w:rPr>
              <w:t>S</w:t>
            </w:r>
            <w:r w:rsidR="00C30EDA">
              <w:rPr>
                <w:rFonts w:ascii="Arial Narrow" w:hAnsi="Arial Narrow"/>
                <w:b/>
              </w:rPr>
              <w:t> 37/2024</w:t>
            </w:r>
            <w:bookmarkStart w:id="0" w:name="_GoBack"/>
            <w:bookmarkEnd w:id="0"/>
            <w:r w:rsidR="00384EAB">
              <w:rPr>
                <w:rFonts w:ascii="Arial Narrow" w:hAnsi="Arial Narrow"/>
                <w:b/>
              </w:rPr>
              <w:t xml:space="preserve">                    </w:t>
            </w:r>
            <w:r w:rsidRPr="00834C13">
              <w:rPr>
                <w:rFonts w:ascii="Arial Narrow" w:hAnsi="Arial Narrow"/>
              </w:rPr>
              <w:t>, dátum [</w:t>
            </w:r>
            <w:r w:rsidR="008E6B3A">
              <w:rPr>
                <w:rFonts w:ascii="Arial Narrow" w:hAnsi="Arial Narrow"/>
              </w:rPr>
              <w:t xml:space="preserve"> </w:t>
            </w:r>
            <w:r w:rsidR="00C30EDA">
              <w:rPr>
                <w:rFonts w:ascii="Arial Narrow" w:hAnsi="Arial Narrow"/>
              </w:rPr>
              <w:t>21.02.2024</w:t>
            </w:r>
            <w:r w:rsidR="008E6B3A">
              <w:rPr>
                <w:rFonts w:ascii="Arial Narrow" w:hAnsi="Arial Narrow"/>
              </w:rPr>
              <w:t xml:space="preserve"> </w:t>
            </w:r>
            <w:r w:rsidRPr="00834C13">
              <w:rPr>
                <w:rFonts w:ascii="Arial Narrow" w:hAnsi="Arial Narrow"/>
              </w:rPr>
              <w:t>]</w:t>
            </w:r>
          </w:p>
          <w:p w:rsidR="001B1379" w:rsidRPr="001D21FD" w:rsidRDefault="001B1379" w:rsidP="000304F2">
            <w:pPr>
              <w:jc w:val="both"/>
              <w:rPr>
                <w:rFonts w:ascii="Arial Narrow" w:hAnsi="Arial Narrow"/>
              </w:rPr>
            </w:pPr>
            <w:r w:rsidRPr="00834C13">
              <w:rPr>
                <w:rFonts w:ascii="Arial Narrow" w:hAnsi="Arial Narrow"/>
              </w:rPr>
              <w:t>Číslo oznámenia v Ú. v. EÚ S :</w:t>
            </w:r>
            <w:r w:rsidR="00A66367" w:rsidRPr="00834C13">
              <w:rPr>
                <w:rFonts w:ascii="Arial Narrow" w:hAnsi="Arial Narrow"/>
              </w:rPr>
              <w:t xml:space="preserve"> </w:t>
            </w:r>
            <w:r w:rsidR="00C30EDA" w:rsidRPr="003E48BF">
              <w:rPr>
                <w:rFonts w:ascii="Calibri" w:hAnsi="Calibri" w:cs="Calibri"/>
                <w:b/>
                <w:bCs/>
                <w:color w:val="000000"/>
              </w:rPr>
              <w:t>109088-2024</w:t>
            </w:r>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6C1460">
              <w:rPr>
                <w:rFonts w:ascii="Arial Narrow" w:hAnsi="Arial Narrow"/>
              </w:rPr>
              <w:t xml:space="preserve">Vestník UVO č. </w:t>
            </w:r>
            <w:r w:rsidR="00CA143C">
              <w:rPr>
                <w:rFonts w:ascii="Arial Narrow" w:hAnsi="Arial Narrow"/>
              </w:rPr>
              <w:t xml:space="preserve"> </w:t>
            </w:r>
            <w:r w:rsidR="006C1460">
              <w:rPr>
                <w:rFonts w:ascii="Arial Narrow" w:hAnsi="Arial Narrow"/>
              </w:rPr>
              <w:t>zo dňa   pod značkou</w:t>
            </w:r>
            <w:r w:rsidRPr="001D21FD">
              <w:rPr>
                <w:rFonts w:ascii="Arial Narrow" w:hAnsi="Arial Narrow"/>
              </w:rPr>
              <w:t>]</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4512"/>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8E6B3A" w:rsidRPr="00FC1F66" w:rsidRDefault="008E6B3A" w:rsidP="004069EB">
            <w:pPr>
              <w:rPr>
                <w:rFonts w:asciiTheme="minorHAnsi" w:hAnsiTheme="minorHAnsi" w:cstheme="minorHAnsi"/>
              </w:rPr>
            </w:pPr>
            <w:r w:rsidRPr="00FC1F66">
              <w:rPr>
                <w:rFonts w:asciiTheme="minorHAnsi" w:hAnsiTheme="minorHAnsi" w:cstheme="minorHAnsi"/>
              </w:rPr>
              <w:t xml:space="preserve">Mesto </w:t>
            </w:r>
            <w:r w:rsidR="00384EAB">
              <w:rPr>
                <w:rFonts w:asciiTheme="minorHAnsi" w:hAnsiTheme="minorHAnsi" w:cstheme="minorHAnsi"/>
              </w:rPr>
              <w:t>Spišská Nová ves</w:t>
            </w:r>
            <w:r w:rsidRPr="00FC1F66">
              <w:rPr>
                <w:rFonts w:asciiTheme="minorHAnsi" w:hAnsiTheme="minorHAnsi" w:cstheme="minorHAnsi"/>
              </w:rPr>
              <w:t xml:space="preserve"> </w:t>
            </w:r>
          </w:p>
          <w:p w:rsidR="00FC1F66" w:rsidRPr="00FC1F66" w:rsidRDefault="00384EAB" w:rsidP="004069EB">
            <w:pPr>
              <w:rPr>
                <w:rFonts w:asciiTheme="minorHAnsi" w:hAnsiTheme="minorHAnsi" w:cstheme="minorHAnsi"/>
              </w:rPr>
            </w:pPr>
            <w:r>
              <w:rPr>
                <w:rFonts w:asciiTheme="minorHAnsi" w:hAnsiTheme="minorHAnsi" w:cstheme="minorHAnsi"/>
              </w:rPr>
              <w:t xml:space="preserve">Radničné námestie 7, 052 </w:t>
            </w:r>
            <w:r w:rsidR="006D1CA6">
              <w:rPr>
                <w:rFonts w:asciiTheme="minorHAnsi" w:hAnsiTheme="minorHAnsi" w:cstheme="minorHAnsi"/>
              </w:rPr>
              <w:t>70</w:t>
            </w:r>
            <w:r>
              <w:rPr>
                <w:rFonts w:asciiTheme="minorHAnsi" w:hAnsiTheme="minorHAnsi" w:cstheme="minorHAnsi"/>
              </w:rPr>
              <w:t xml:space="preserve"> Spišská Nová Ves</w:t>
            </w:r>
          </w:p>
          <w:p w:rsidR="004510A9" w:rsidRPr="006D1CA6" w:rsidRDefault="004069EB" w:rsidP="004069EB">
            <w:pPr>
              <w:rPr>
                <w:rFonts w:asciiTheme="minorHAnsi" w:hAnsiTheme="minorHAnsi" w:cstheme="minorHAnsi"/>
                <w:sz w:val="18"/>
                <w:szCs w:val="18"/>
                <w:lang w:eastAsia="sk-SK"/>
              </w:rPr>
            </w:pPr>
            <w:r w:rsidRPr="004510A9">
              <w:rPr>
                <w:rFonts w:asciiTheme="minorHAnsi" w:hAnsiTheme="minorHAnsi" w:cstheme="minorHAnsi"/>
                <w:sz w:val="18"/>
                <w:szCs w:val="18"/>
                <w:lang w:eastAsia="sk-SK"/>
              </w:rPr>
              <w:t xml:space="preserve">Kontaktná osoba: Ing. </w:t>
            </w:r>
            <w:r w:rsidR="004510A9" w:rsidRPr="004510A9">
              <w:rPr>
                <w:rFonts w:asciiTheme="minorHAnsi" w:hAnsiTheme="minorHAnsi" w:cstheme="minorHAnsi"/>
                <w:sz w:val="18"/>
                <w:szCs w:val="18"/>
                <w:lang w:eastAsia="sk-SK"/>
              </w:rPr>
              <w:t xml:space="preserve">Iveta </w:t>
            </w:r>
            <w:proofErr w:type="spellStart"/>
            <w:r w:rsidR="004510A9" w:rsidRPr="004510A9">
              <w:rPr>
                <w:rFonts w:asciiTheme="minorHAnsi" w:hAnsiTheme="minorHAnsi" w:cstheme="minorHAnsi"/>
                <w:sz w:val="18"/>
                <w:szCs w:val="18"/>
                <w:lang w:eastAsia="sk-SK"/>
              </w:rPr>
              <w:t>Beslerová</w:t>
            </w:r>
            <w:proofErr w:type="spellEnd"/>
            <w:r w:rsidRPr="004510A9">
              <w:rPr>
                <w:rFonts w:asciiTheme="minorHAnsi" w:hAnsiTheme="minorHAnsi" w:cstheme="minorHAnsi"/>
                <w:sz w:val="18"/>
                <w:szCs w:val="18"/>
                <w:lang w:eastAsia="sk-SK"/>
              </w:rPr>
              <w:br/>
              <w:t xml:space="preserve">Telefón: +421 </w:t>
            </w:r>
            <w:r w:rsidR="004510A9" w:rsidRPr="004510A9">
              <w:rPr>
                <w:rFonts w:asciiTheme="minorHAnsi" w:hAnsiTheme="minorHAnsi" w:cstheme="minorHAnsi"/>
                <w:sz w:val="18"/>
                <w:szCs w:val="18"/>
                <w:lang w:eastAsia="sk-SK"/>
              </w:rPr>
              <w:t>905642149</w:t>
            </w:r>
            <w:r w:rsidRPr="004510A9">
              <w:rPr>
                <w:rFonts w:asciiTheme="minorHAnsi" w:hAnsiTheme="minorHAnsi" w:cstheme="minorHAnsi"/>
                <w:sz w:val="18"/>
                <w:szCs w:val="18"/>
                <w:lang w:eastAsia="sk-SK"/>
              </w:rPr>
              <w:br/>
            </w:r>
            <w:r w:rsidRPr="006D1CA6">
              <w:rPr>
                <w:rFonts w:asciiTheme="minorHAnsi" w:hAnsiTheme="minorHAnsi" w:cstheme="minorHAnsi"/>
                <w:sz w:val="18"/>
                <w:szCs w:val="18"/>
                <w:lang w:eastAsia="sk-SK"/>
              </w:rPr>
              <w:t xml:space="preserve">Email: </w:t>
            </w:r>
            <w:hyperlink r:id="rId8" w:history="1">
              <w:r w:rsidR="006D1CA6" w:rsidRPr="006D1CA6">
                <w:rPr>
                  <w:rStyle w:val="Hypertextovprepojenie"/>
                  <w:rFonts w:asciiTheme="minorHAnsi" w:hAnsiTheme="minorHAnsi" w:cstheme="minorHAnsi"/>
                  <w:sz w:val="18"/>
                  <w:szCs w:val="18"/>
                  <w:lang w:eastAsia="sk-SK"/>
                </w:rPr>
                <w:t>iveta</w:t>
              </w:r>
            </w:hyperlink>
            <w:r w:rsidR="006D1CA6" w:rsidRPr="006D1CA6">
              <w:rPr>
                <w:rStyle w:val="Hypertextovprepojenie"/>
                <w:rFonts w:asciiTheme="minorHAnsi" w:hAnsiTheme="minorHAnsi" w:cstheme="minorHAnsi"/>
                <w:sz w:val="18"/>
                <w:szCs w:val="18"/>
                <w:lang w:eastAsia="sk-SK"/>
              </w:rPr>
              <w:t>beslerova@gmail.com</w:t>
            </w:r>
          </w:p>
          <w:p w:rsidR="006D1CA6" w:rsidRPr="006D1CA6" w:rsidRDefault="004069EB" w:rsidP="004069EB">
            <w:pPr>
              <w:rPr>
                <w:rFonts w:asciiTheme="minorHAnsi" w:hAnsiTheme="minorHAnsi" w:cstheme="minorHAnsi"/>
                <w:sz w:val="18"/>
                <w:szCs w:val="18"/>
              </w:rPr>
            </w:pPr>
            <w:r w:rsidRPr="006D1CA6">
              <w:rPr>
                <w:rFonts w:asciiTheme="minorHAnsi" w:hAnsiTheme="minorHAnsi" w:cstheme="minorHAnsi"/>
                <w:b/>
                <w:bCs/>
                <w:sz w:val="18"/>
                <w:szCs w:val="18"/>
                <w:lang w:eastAsia="sk-SK"/>
              </w:rPr>
              <w:t xml:space="preserve">Hlavná adresa(URL): </w:t>
            </w:r>
            <w:r w:rsidR="004510A9" w:rsidRPr="006D1CA6">
              <w:rPr>
                <w:rFonts w:asciiTheme="minorHAnsi" w:hAnsiTheme="minorHAnsi" w:cstheme="minorHAnsi"/>
                <w:b/>
                <w:bCs/>
                <w:sz w:val="18"/>
                <w:szCs w:val="18"/>
                <w:lang w:eastAsia="sk-SK"/>
              </w:rPr>
              <w:t xml:space="preserve"> </w:t>
            </w:r>
            <w:hyperlink r:id="rId9" w:history="1">
              <w:r w:rsidR="006D1CA6" w:rsidRPr="006D1CA6">
                <w:rPr>
                  <w:rStyle w:val="Hypertextovprepojenie"/>
                  <w:rFonts w:asciiTheme="minorHAnsi" w:hAnsiTheme="minorHAnsi" w:cstheme="minorHAnsi"/>
                  <w:sz w:val="18"/>
                  <w:szCs w:val="18"/>
                </w:rPr>
                <w:t>https://www.spisskanovaves.eu/</w:t>
              </w:r>
            </w:hyperlink>
          </w:p>
          <w:p w:rsidR="001B1379" w:rsidRPr="006D1CA6" w:rsidRDefault="004069EB" w:rsidP="004069EB">
            <w:pPr>
              <w:rPr>
                <w:rStyle w:val="Hypertextovprepojenie"/>
                <w:rFonts w:asciiTheme="minorHAnsi" w:hAnsiTheme="minorHAnsi" w:cstheme="minorHAnsi"/>
                <w:color w:val="auto"/>
                <w:sz w:val="18"/>
                <w:szCs w:val="18"/>
              </w:rPr>
            </w:pPr>
            <w:r w:rsidRPr="006D1CA6">
              <w:rPr>
                <w:rFonts w:asciiTheme="minorHAnsi" w:hAnsiTheme="minorHAnsi" w:cstheme="minorHAnsi"/>
                <w:b/>
                <w:bCs/>
                <w:sz w:val="18"/>
                <w:szCs w:val="18"/>
              </w:rPr>
              <w:t xml:space="preserve">Adresa stránky profilu kupujúceho (URL): </w:t>
            </w:r>
            <w:hyperlink r:id="rId10" w:history="1">
              <w:r w:rsidR="00384EAB" w:rsidRPr="006D1CA6">
                <w:rPr>
                  <w:rStyle w:val="Hypertextovprepojenie"/>
                  <w:rFonts w:asciiTheme="minorHAnsi" w:hAnsiTheme="minorHAnsi" w:cstheme="minorHAnsi"/>
                  <w:sz w:val="18"/>
                  <w:szCs w:val="18"/>
                </w:rPr>
                <w:t>https://www.uvo.gov.sk/vyhladavanie/vyhladavanie-profilov/zakazky/1176</w:t>
              </w:r>
            </w:hyperlink>
            <w:r w:rsidR="004E30AC" w:rsidRPr="006D1CA6">
              <w:rPr>
                <w:rStyle w:val="Hypertextovprepojenie"/>
                <w:rFonts w:asciiTheme="minorHAnsi" w:hAnsiTheme="minorHAnsi" w:cstheme="minorHAnsi"/>
                <w:color w:val="0070C0"/>
                <w:sz w:val="18"/>
                <w:szCs w:val="18"/>
              </w:rPr>
              <w:t xml:space="preserve">  </w:t>
            </w:r>
          </w:p>
          <w:p w:rsidR="001B0B50" w:rsidRPr="006D1CA6" w:rsidRDefault="001B0B50" w:rsidP="004069EB">
            <w:pPr>
              <w:rPr>
                <w:rFonts w:asciiTheme="minorHAnsi" w:hAnsiTheme="minorHAnsi" w:cstheme="minorHAnsi"/>
                <w:sz w:val="18"/>
                <w:szCs w:val="18"/>
              </w:rPr>
            </w:pPr>
            <w:r w:rsidRPr="006D1CA6">
              <w:rPr>
                <w:rFonts w:asciiTheme="minorHAnsi" w:hAnsiTheme="minorHAnsi" w:cstheme="minorHAnsi"/>
                <w:sz w:val="18"/>
                <w:szCs w:val="18"/>
              </w:rPr>
              <w:t xml:space="preserve">Adresa na ktorej sú </w:t>
            </w:r>
            <w:r w:rsidR="00C57302" w:rsidRPr="006D1CA6">
              <w:rPr>
                <w:rFonts w:asciiTheme="minorHAnsi" w:hAnsiTheme="minorHAnsi" w:cstheme="minorHAnsi"/>
                <w:sz w:val="18"/>
                <w:szCs w:val="18"/>
              </w:rPr>
              <w:t>dostup</w:t>
            </w:r>
            <w:r w:rsidRPr="006D1CA6">
              <w:rPr>
                <w:rFonts w:asciiTheme="minorHAnsi" w:hAnsiTheme="minorHAnsi" w:cstheme="minorHAnsi"/>
                <w:sz w:val="18"/>
                <w:szCs w:val="18"/>
              </w:rPr>
              <w:t xml:space="preserve">né súťažné podklady: </w:t>
            </w:r>
          </w:p>
          <w:p w:rsidR="00FC1F66" w:rsidRPr="00FC1F66" w:rsidRDefault="00C30EDA" w:rsidP="00FC1F66">
            <w:pPr>
              <w:widowControl w:val="0"/>
              <w:tabs>
                <w:tab w:val="clear" w:pos="2160"/>
                <w:tab w:val="clear" w:pos="2880"/>
                <w:tab w:val="clear" w:pos="4500"/>
                <w:tab w:val="left" w:pos="567"/>
              </w:tabs>
              <w:suppressAutoHyphens/>
              <w:spacing w:line="276" w:lineRule="auto"/>
              <w:jc w:val="both"/>
              <w:rPr>
                <w:rFonts w:asciiTheme="minorHAnsi" w:hAnsiTheme="minorHAnsi" w:cstheme="minorHAnsi"/>
                <w:lang w:eastAsia="sk-SK"/>
              </w:rPr>
            </w:pPr>
            <w:hyperlink r:id="rId11" w:history="1">
              <w:r w:rsidR="006D1CA6" w:rsidRPr="006D1CA6">
                <w:rPr>
                  <w:rStyle w:val="Hypertextovprepojenie"/>
                  <w:rFonts w:asciiTheme="minorHAnsi" w:hAnsiTheme="minorHAnsi" w:cstheme="minorHAnsi"/>
                  <w:sz w:val="18"/>
                  <w:szCs w:val="18"/>
                  <w:lang w:eastAsia="sk-SK"/>
                </w:rPr>
                <w:t>https://josephine.proebiz.com/sk/tender/52176/summary</w:t>
              </w:r>
            </w:hyperlink>
            <w:r w:rsidR="00FC1F66" w:rsidRPr="00FC1F66">
              <w:rPr>
                <w:rFonts w:asciiTheme="minorHAnsi" w:hAnsiTheme="minorHAnsi" w:cstheme="minorHAnsi"/>
                <w:lang w:eastAsia="sk-SK"/>
              </w:rPr>
              <w:t xml:space="preserve"> </w:t>
            </w:r>
          </w:p>
          <w:p w:rsidR="004E30AC" w:rsidRPr="00070EE8" w:rsidRDefault="004E30AC" w:rsidP="004069EB">
            <w:pPr>
              <w:rPr>
                <w:rFonts w:ascii="Arial Narrow" w:hAnsi="Arial Narrow"/>
                <w:sz w:val="18"/>
                <w:szCs w:val="18"/>
              </w:rPr>
            </w:pPr>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CA143C">
            <w:pPr>
              <w:rPr>
                <w:rFonts w:ascii="Arial Narrow" w:hAnsi="Arial Narrow"/>
                <w:b/>
              </w:rPr>
            </w:pPr>
            <w:r w:rsidRPr="001D21FD">
              <w:rPr>
                <w:rFonts w:ascii="Arial Narrow" w:hAnsi="Arial Narrow"/>
                <w:b/>
              </w:rPr>
              <w:t xml:space="preserve">Odpoveď: </w:t>
            </w:r>
            <w:r w:rsidR="00CA143C">
              <w:rPr>
                <w:rFonts w:ascii="Arial Narrow" w:hAnsi="Arial Narrow"/>
              </w:rPr>
              <w:t>služby</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384EAB" w:rsidP="006D1CA6">
            <w:pPr>
              <w:rPr>
                <w:rFonts w:ascii="Arial Narrow" w:hAnsi="Arial Narrow"/>
              </w:rPr>
            </w:pPr>
            <w:r w:rsidRPr="00A737B7">
              <w:rPr>
                <w:rFonts w:asciiTheme="minorHAnsi" w:hAnsiTheme="minorHAnsi" w:cstheme="minorHAnsi"/>
                <w:b/>
                <w:sz w:val="22"/>
                <w:szCs w:val="22"/>
              </w:rPr>
              <w:t xml:space="preserve">Služby komplexného nakladania s odpadmi </w:t>
            </w:r>
            <w:r>
              <w:rPr>
                <w:rFonts w:asciiTheme="minorHAnsi" w:hAnsiTheme="minorHAnsi" w:cstheme="minorHAnsi"/>
                <w:b/>
                <w:sz w:val="22"/>
                <w:szCs w:val="22"/>
              </w:rPr>
              <w:t>2024-202</w:t>
            </w:r>
            <w:r w:rsidR="006D1CA6">
              <w:rPr>
                <w:rFonts w:asciiTheme="minorHAnsi" w:hAnsiTheme="minorHAnsi" w:cstheme="minorHAnsi"/>
                <w:b/>
                <w:sz w:val="22"/>
                <w:szCs w:val="22"/>
              </w:rPr>
              <w:t>8</w:t>
            </w:r>
            <w:r>
              <w:rPr>
                <w:rFonts w:asciiTheme="minorHAnsi" w:hAnsiTheme="minorHAnsi" w:cstheme="minorHAnsi"/>
                <w:b/>
                <w:sz w:val="22"/>
                <w:szCs w:val="22"/>
              </w:rPr>
              <w:t>,</w:t>
            </w:r>
            <w:r w:rsidRPr="00A737B7">
              <w:rPr>
                <w:rFonts w:asciiTheme="minorHAnsi" w:hAnsiTheme="minorHAnsi" w:cstheme="minorHAnsi"/>
                <w:b/>
                <w:sz w:val="22"/>
                <w:szCs w:val="22"/>
              </w:rPr>
              <w:t xml:space="preserve"> Mesto </w:t>
            </w:r>
            <w:r>
              <w:rPr>
                <w:rFonts w:asciiTheme="minorHAnsi" w:hAnsiTheme="minorHAnsi" w:cstheme="minorHAnsi"/>
                <w:b/>
                <w:sz w:val="22"/>
                <w:szCs w:val="22"/>
              </w:rPr>
              <w:t>Spišská Nová Ves</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B65E2C" w:rsidRDefault="001B1379" w:rsidP="000304F2">
            <w:pPr>
              <w:rPr>
                <w:rFonts w:ascii="Arial Narrow" w:hAnsi="Arial Narrow"/>
              </w:rPr>
            </w:pPr>
          </w:p>
          <w:p w:rsidR="001B1379" w:rsidRPr="00B65E2C" w:rsidRDefault="00CA143C" w:rsidP="00B65E2C">
            <w:pPr>
              <w:rPr>
                <w:rFonts w:ascii="Arial Narrow" w:hAnsi="Arial Narrow"/>
              </w:rPr>
            </w:pPr>
            <w:r w:rsidRPr="00B65E2C">
              <w:rPr>
                <w:rFonts w:ascii="Arial Narrow" w:hAnsi="Arial Narrow"/>
              </w:rPr>
              <w:t>NDL/</w:t>
            </w:r>
            <w:r w:rsidR="009E640A" w:rsidRPr="00B65E2C">
              <w:rPr>
                <w:rFonts w:ascii="Arial Narrow" w:hAnsi="Arial Narrow"/>
              </w:rPr>
              <w:t>202</w:t>
            </w:r>
            <w:r w:rsidR="00384EAB" w:rsidRPr="00B65E2C">
              <w:rPr>
                <w:rFonts w:ascii="Arial Narrow" w:hAnsi="Arial Narrow"/>
              </w:rPr>
              <w:t>4</w:t>
            </w:r>
            <w:r w:rsidR="009E640A" w:rsidRPr="00B65E2C">
              <w:rPr>
                <w:rFonts w:ascii="Arial Narrow" w:hAnsi="Arial Narrow"/>
              </w:rPr>
              <w:t>/</w:t>
            </w:r>
            <w:r w:rsidR="00384EAB" w:rsidRPr="00B65E2C">
              <w:rPr>
                <w:rFonts w:ascii="Arial Narrow" w:hAnsi="Arial Narrow"/>
              </w:rPr>
              <w:t>SNV</w:t>
            </w:r>
            <w:r w:rsidR="009E640A" w:rsidRPr="00B65E2C">
              <w:rPr>
                <w:rFonts w:ascii="Arial Narrow" w:hAnsi="Arial Narrow"/>
              </w:rPr>
              <w:t>/</w:t>
            </w:r>
            <w:r w:rsidR="00384EAB" w:rsidRPr="00B65E2C">
              <w:rPr>
                <w:rFonts w:ascii="Arial Narrow" w:hAnsi="Arial Narrow"/>
              </w:rPr>
              <w:t>1</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4pt" o:ole="">
                  <v:imagedata r:id="rId12" o:title=""/>
                </v:shape>
                <w:control r:id="rId13" w:name="CheckBox1" w:shapeid="_x0000_i1133"/>
              </w:object>
            </w:r>
            <w:r w:rsidRPr="001D21FD">
              <w:rPr>
                <w:rFonts w:ascii="Arial Narrow" w:hAnsi="Arial Narrow"/>
              </w:rPr>
              <w:t xml:space="preserve">   </w:t>
            </w:r>
            <w:r w:rsidRPr="001D21FD">
              <w:rPr>
                <w:rFonts w:ascii="Arial Narrow" w:hAnsi="Arial Narrow"/>
                <w:lang w:eastAsia="en-US"/>
              </w:rPr>
              <w:object w:dxaOrig="1440" w:dyaOrig="1440">
                <v:shape id="_x0000_i1135" type="#_x0000_t75" style="width:45pt;height:20.4pt" o:ole="">
                  <v:imagedata r:id="rId14" o:title=""/>
                </v:shape>
                <w:control r:id="rId15"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37" type="#_x0000_t75" style="width:42pt;height:20.4pt" o:ole="">
                  <v:imagedata r:id="rId12" o:title=""/>
                </v:shape>
                <w:control r:id="rId16" w:name="CheckBox11" w:shapeid="_x0000_i1137"/>
              </w:object>
            </w:r>
            <w:r w:rsidRPr="001D21FD">
              <w:rPr>
                <w:rFonts w:ascii="Arial Narrow" w:hAnsi="Arial Narrow"/>
              </w:rPr>
              <w:t xml:space="preserve">   </w:t>
            </w:r>
            <w:r w:rsidRPr="001D21FD">
              <w:rPr>
                <w:rFonts w:ascii="Arial Narrow" w:hAnsi="Arial Narrow"/>
                <w:lang w:eastAsia="en-US"/>
              </w:rPr>
              <w:object w:dxaOrig="1440" w:dyaOrig="1440">
                <v:shape id="_x0000_i1139" type="#_x0000_t75" style="width:45pt;height:20.4pt" o:ole="">
                  <v:imagedata r:id="rId17" o:title=""/>
                </v:shape>
                <w:control r:id="rId18"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41" type="#_x0000_t75" style="width:42pt;height:20.4pt" o:ole="">
                  <v:imagedata r:id="rId12" o:title=""/>
                </v:shape>
                <w:control r:id="rId19" w:name="CheckBox12" w:shapeid="_x0000_i1141"/>
              </w:object>
            </w:r>
            <w:r w:rsidRPr="001D21FD">
              <w:rPr>
                <w:rFonts w:ascii="Arial Narrow" w:hAnsi="Arial Narrow"/>
              </w:rPr>
              <w:t xml:space="preserve">   </w:t>
            </w:r>
            <w:r w:rsidRPr="001D21FD">
              <w:rPr>
                <w:rFonts w:ascii="Arial Narrow" w:hAnsi="Arial Narrow"/>
                <w:lang w:eastAsia="en-US"/>
              </w:rPr>
              <w:object w:dxaOrig="1440" w:dyaOrig="1440">
                <v:shape id="_x0000_i1143" type="#_x0000_t75" style="width:45pt;height:20.4pt" o:ole="">
                  <v:imagedata r:id="rId20" o:title=""/>
                </v:shape>
                <w:control r:id="rId21" w:name="CheckBox22" w:shapeid="_x0000_i1143"/>
              </w:object>
            </w:r>
            <w:r w:rsidRPr="001D21FD">
              <w:rPr>
                <w:rFonts w:ascii="Arial Narrow" w:hAnsi="Arial Narrow"/>
              </w:rPr>
              <w:t xml:space="preserve"> </w:t>
            </w:r>
            <w:r w:rsidRPr="001D21FD">
              <w:rPr>
                <w:rFonts w:ascii="Arial Narrow" w:hAnsi="Arial Narrow"/>
                <w:lang w:eastAsia="en-US"/>
              </w:rPr>
              <w:object w:dxaOrig="1440" w:dyaOrig="1440">
                <v:shape id="_x0000_i1145" type="#_x0000_t75" style="width:90pt;height:20.4pt" o:ole="">
                  <v:imagedata r:id="rId22" o:title=""/>
                </v:shape>
                <w:control r:id="rId23"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1440" w:dyaOrig="1440">
                <v:shape id="_x0000_i1147" type="#_x0000_t75" style="width:42pt;height:20.4pt" o:ole="">
                  <v:imagedata r:id="rId12" o:title=""/>
                </v:shape>
                <w:control r:id="rId24" w:name="CheckBox13" w:shapeid="_x0000_i1147"/>
              </w:object>
            </w:r>
            <w:r w:rsidRPr="001D21FD">
              <w:rPr>
                <w:rFonts w:ascii="Arial Narrow" w:hAnsi="Arial Narrow"/>
              </w:rPr>
              <w:t xml:space="preserve">   </w:t>
            </w:r>
            <w:r w:rsidRPr="001D21FD">
              <w:rPr>
                <w:rFonts w:ascii="Arial Narrow" w:hAnsi="Arial Narrow"/>
                <w:lang w:eastAsia="en-US"/>
              </w:rPr>
              <w:object w:dxaOrig="1440" w:dyaOrig="1440">
                <v:shape id="_x0000_i1149" type="#_x0000_t75" style="width:45pt;height:20.4pt" o:ole="">
                  <v:imagedata r:id="rId14" o:title=""/>
                </v:shape>
                <w:control r:id="rId25"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1440" w:dyaOrig="1440">
                <v:shape id="_x0000_i1151" type="#_x0000_t75" style="width:42pt;height:20.4pt" o:ole="">
                  <v:imagedata r:id="rId26" o:title=""/>
                </v:shape>
                <w:control r:id="rId27" w:name="CheckBox14" w:shapeid="_x0000_i1151"/>
              </w:object>
            </w:r>
            <w:r w:rsidRPr="001D21FD">
              <w:rPr>
                <w:rFonts w:ascii="Arial Narrow" w:hAnsi="Arial Narrow"/>
              </w:rPr>
              <w:t xml:space="preserve">   </w:t>
            </w:r>
            <w:r w:rsidRPr="001D21FD">
              <w:rPr>
                <w:rFonts w:ascii="Arial Narrow" w:hAnsi="Arial Narrow"/>
                <w:lang w:eastAsia="en-US"/>
              </w:rPr>
              <w:object w:dxaOrig="1440" w:dyaOrig="1440">
                <v:shape id="_x0000_i1153" type="#_x0000_t75" style="width:45pt;height:20.4pt" o:ole="">
                  <v:imagedata r:id="rId14" o:title=""/>
                </v:shape>
                <w:control r:id="rId28"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55" type="#_x0000_t75" style="width:42pt;height:20.4pt" o:ole="">
                  <v:imagedata r:id="rId12" o:title=""/>
                </v:shape>
                <w:control r:id="rId29" w:name="CheckBox15" w:shapeid="_x0000_i1155"/>
              </w:object>
            </w:r>
            <w:r w:rsidRPr="001D21FD">
              <w:rPr>
                <w:rFonts w:ascii="Arial Narrow" w:hAnsi="Arial Narrow"/>
              </w:rPr>
              <w:t xml:space="preserve">   </w:t>
            </w:r>
            <w:r w:rsidRPr="001D21FD">
              <w:rPr>
                <w:rFonts w:ascii="Arial Narrow" w:hAnsi="Arial Narrow"/>
                <w:lang w:eastAsia="en-US"/>
              </w:rPr>
              <w:object w:dxaOrig="1440" w:dyaOrig="1440">
                <v:shape id="_x0000_i1157" type="#_x0000_t75" style="width:45pt;height:20.4pt" o:ole="">
                  <v:imagedata r:id="rId14" o:title=""/>
                </v:shape>
                <w:control r:id="rId30"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59" type="#_x0000_t75" style="width:42pt;height:20.4pt" o:ole="">
                  <v:imagedata r:id="rId31" o:title=""/>
                </v:shape>
                <w:control r:id="rId32" w:name="CheckBox16" w:shapeid="_x0000_i1159"/>
              </w:object>
            </w:r>
            <w:r w:rsidRPr="001D21FD">
              <w:rPr>
                <w:rFonts w:ascii="Arial Narrow" w:hAnsi="Arial Narrow"/>
              </w:rPr>
              <w:t xml:space="preserve">   </w:t>
            </w:r>
            <w:r w:rsidRPr="001D21FD">
              <w:rPr>
                <w:rFonts w:ascii="Arial Narrow" w:hAnsi="Arial Narrow"/>
                <w:lang w:eastAsia="en-US"/>
              </w:rPr>
              <w:object w:dxaOrig="1440" w:dyaOrig="1440">
                <v:shape id="_x0000_i1161" type="#_x0000_t75" style="width:45pt;height:20.4pt" o:ole="">
                  <v:imagedata r:id="rId14" o:title=""/>
                </v:shape>
                <w:control r:id="rId33"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63" type="#_x0000_t75" style="width:42pt;height:20.4pt" o:ole="">
                  <v:imagedata r:id="rId12" o:title=""/>
                </v:shape>
                <w:control r:id="rId34" w:name="CheckBox151" w:shapeid="_x0000_i1163"/>
              </w:object>
            </w:r>
            <w:r w:rsidRPr="001D21FD">
              <w:rPr>
                <w:rFonts w:ascii="Arial Narrow" w:hAnsi="Arial Narrow"/>
              </w:rPr>
              <w:t xml:space="preserve">   </w:t>
            </w:r>
            <w:r w:rsidRPr="001D21FD">
              <w:rPr>
                <w:rFonts w:ascii="Arial Narrow" w:hAnsi="Arial Narrow"/>
                <w:lang w:eastAsia="en-US"/>
              </w:rPr>
              <w:object w:dxaOrig="1440" w:dyaOrig="1440">
                <v:shape id="_x0000_i1165" type="#_x0000_t75" style="width:45pt;height:20.4pt" o:ole="">
                  <v:imagedata r:id="rId14" o:title=""/>
                </v:shape>
                <w:control r:id="rId35"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67" type="#_x0000_t75" style="width:42pt;height:20.4pt" o:ole="">
                  <v:imagedata r:id="rId12" o:title=""/>
                </v:shape>
                <w:control r:id="rId36" w:name="CheckBox152" w:shapeid="_x0000_i1167"/>
              </w:object>
            </w:r>
            <w:r w:rsidRPr="001D21FD">
              <w:rPr>
                <w:rFonts w:ascii="Arial Narrow" w:hAnsi="Arial Narrow"/>
              </w:rPr>
              <w:t xml:space="preserve">   </w:t>
            </w:r>
            <w:r w:rsidRPr="001D21FD">
              <w:rPr>
                <w:rFonts w:ascii="Arial Narrow" w:hAnsi="Arial Narrow"/>
                <w:lang w:eastAsia="en-US"/>
              </w:rPr>
              <w:object w:dxaOrig="1440" w:dyaOrig="1440">
                <v:shape id="_x0000_i1169" type="#_x0000_t75" style="width:45pt;height:20.4pt" o:ole="">
                  <v:imagedata r:id="rId14" o:title=""/>
                </v:shape>
                <w:control r:id="rId37"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71" type="#_x0000_t75" style="width:42pt;height:20.4pt" o:ole="">
                  <v:imagedata r:id="rId12" o:title=""/>
                </v:shape>
                <w:control r:id="rId38" w:name="CheckBox153" w:shapeid="_x0000_i1171"/>
              </w:object>
            </w:r>
            <w:r w:rsidRPr="001D21FD">
              <w:rPr>
                <w:rFonts w:ascii="Arial Narrow" w:hAnsi="Arial Narrow"/>
              </w:rPr>
              <w:t xml:space="preserve">   </w:t>
            </w:r>
            <w:r w:rsidRPr="001D21FD">
              <w:rPr>
                <w:rFonts w:ascii="Arial Narrow" w:hAnsi="Arial Narrow"/>
                <w:lang w:eastAsia="en-US"/>
              </w:rPr>
              <w:object w:dxaOrig="1440" w:dyaOrig="1440">
                <v:shape id="_x0000_i1173" type="#_x0000_t75" style="width:45pt;height:20.4pt" o:ole="">
                  <v:imagedata r:id="rId14" o:title=""/>
                </v:shape>
                <w:control r:id="rId39"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75" type="#_x0000_t75" style="width:42pt;height:20.4pt" o:ole="">
                  <v:imagedata r:id="rId40" o:title=""/>
                </v:shape>
                <w:control r:id="rId41" w:name="CheckBox154" w:shapeid="_x0000_i1175"/>
              </w:object>
            </w:r>
            <w:r w:rsidRPr="001D21FD">
              <w:rPr>
                <w:rFonts w:ascii="Arial Narrow" w:hAnsi="Arial Narrow"/>
              </w:rPr>
              <w:t xml:space="preserve">   </w:t>
            </w:r>
            <w:r w:rsidRPr="001D21FD">
              <w:rPr>
                <w:rFonts w:ascii="Arial Narrow" w:hAnsi="Arial Narrow"/>
                <w:lang w:eastAsia="en-US"/>
              </w:rPr>
              <w:object w:dxaOrig="1440" w:dyaOrig="1440">
                <v:shape id="_x0000_i1177" type="#_x0000_t75" style="width:45pt;height:20.4pt" o:ole="">
                  <v:imagedata r:id="rId14" o:title=""/>
                </v:shape>
                <w:control r:id="rId42"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1440" w:dyaOrig="1440">
                <v:shape id="_x0000_i1179" type="#_x0000_t75" style="width:42pt;height:20.4pt" o:ole="">
                  <v:imagedata r:id="rId12" o:title=""/>
                </v:shape>
                <w:control r:id="rId43" w:name="CheckBox1538" w:shapeid="_x0000_i1179"/>
              </w:object>
            </w:r>
            <w:r w:rsidRPr="001D21FD">
              <w:rPr>
                <w:rFonts w:ascii="Arial Narrow" w:hAnsi="Arial Narrow"/>
              </w:rPr>
              <w:t xml:space="preserve">   </w:t>
            </w:r>
            <w:r w:rsidRPr="001D21FD">
              <w:rPr>
                <w:rFonts w:ascii="Arial Narrow" w:hAnsi="Arial Narrow"/>
                <w:lang w:eastAsia="en-US"/>
              </w:rPr>
              <w:object w:dxaOrig="1440" w:dyaOrig="1440">
                <v:shape id="_x0000_i1181" type="#_x0000_t75" style="width:45pt;height:20.4pt" o:ole="">
                  <v:imagedata r:id="rId14" o:title=""/>
                </v:shape>
                <w:control r:id="rId44"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83" type="#_x0000_t75" style="width:42pt;height:20.4pt" o:ole="">
                  <v:imagedata r:id="rId45" o:title=""/>
                </v:shape>
                <w:control r:id="rId46" w:name="CheckBox15310" w:shapeid="_x0000_i1183"/>
              </w:object>
            </w:r>
            <w:r w:rsidRPr="001D21FD">
              <w:rPr>
                <w:rFonts w:ascii="Arial Narrow" w:hAnsi="Arial Narrow"/>
              </w:rPr>
              <w:t xml:space="preserve">   </w:t>
            </w:r>
            <w:r w:rsidRPr="001D21FD">
              <w:rPr>
                <w:rFonts w:ascii="Arial Narrow" w:hAnsi="Arial Narrow"/>
                <w:lang w:eastAsia="en-US"/>
              </w:rPr>
              <w:object w:dxaOrig="1440" w:dyaOrig="1440">
                <v:shape id="_x0000_i1185" type="#_x0000_t75" style="width:45pt;height:20.4pt" o:ole="">
                  <v:imagedata r:id="rId47" o:title=""/>
                </v:shape>
                <w:control r:id="rId48"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87" type="#_x0000_t75" style="width:42pt;height:20.4pt" o:ole="">
                  <v:imagedata r:id="rId12" o:title=""/>
                </v:shape>
                <w:control r:id="rId49" w:name="CheckBox15312" w:shapeid="_x0000_i1187"/>
              </w:object>
            </w:r>
            <w:r w:rsidRPr="001D21FD">
              <w:rPr>
                <w:rFonts w:ascii="Arial Narrow" w:hAnsi="Arial Narrow"/>
              </w:rPr>
              <w:t xml:space="preserve">   </w:t>
            </w:r>
            <w:r w:rsidRPr="001D21FD">
              <w:rPr>
                <w:rFonts w:ascii="Arial Narrow" w:hAnsi="Arial Narrow"/>
                <w:lang w:eastAsia="en-US"/>
              </w:rPr>
              <w:object w:dxaOrig="1440" w:dyaOrig="1440">
                <v:shape id="_x0000_i1189" type="#_x0000_t75" style="width:45pt;height:20.4pt" o:ole="">
                  <v:imagedata r:id="rId20" o:title=""/>
                </v:shape>
                <w:control r:id="rId50"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1440" w:dyaOrig="1440">
                <v:shape id="_x0000_i1191" type="#_x0000_t75" style="width:42pt;height:20.4pt" o:ole="">
                  <v:imagedata r:id="rId12" o:title=""/>
                </v:shape>
                <w:control r:id="rId51" w:name="CheckBox1539" w:shapeid="_x0000_i1191"/>
              </w:object>
            </w:r>
            <w:r w:rsidRPr="001D21FD">
              <w:rPr>
                <w:rFonts w:ascii="Arial Narrow" w:hAnsi="Arial Narrow"/>
              </w:rPr>
              <w:t xml:space="preserve">   </w:t>
            </w:r>
            <w:r w:rsidRPr="001D21FD">
              <w:rPr>
                <w:rFonts w:ascii="Arial Narrow" w:hAnsi="Arial Narrow"/>
                <w:lang w:eastAsia="en-US"/>
              </w:rPr>
              <w:object w:dxaOrig="1440" w:dyaOrig="1440">
                <v:shape id="_x0000_i1193" type="#_x0000_t75" style="width:45pt;height:20.4pt" o:ole="">
                  <v:imagedata r:id="rId14" o:title=""/>
                </v:shape>
                <w:control r:id="rId52"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95" type="#_x0000_t75" style="width:42pt;height:20.4pt" o:ole="">
                  <v:imagedata r:id="rId12" o:title=""/>
                </v:shape>
                <w:control r:id="rId53" w:name="CheckBox15311" w:shapeid="_x0000_i1195"/>
              </w:object>
            </w:r>
            <w:r w:rsidRPr="001D21FD">
              <w:rPr>
                <w:rFonts w:ascii="Arial Narrow" w:hAnsi="Arial Narrow"/>
              </w:rPr>
              <w:t xml:space="preserve">   </w:t>
            </w:r>
            <w:r w:rsidRPr="001D21FD">
              <w:rPr>
                <w:rFonts w:ascii="Arial Narrow" w:hAnsi="Arial Narrow"/>
                <w:lang w:eastAsia="en-US"/>
              </w:rPr>
              <w:object w:dxaOrig="1440" w:dyaOrig="1440">
                <v:shape id="_x0000_i1197" type="#_x0000_t75" style="width:45pt;height:20.4pt" o:ole="">
                  <v:imagedata r:id="rId14" o:title=""/>
                </v:shape>
                <w:control r:id="rId54"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1440" w:dyaOrig="1440">
                <v:shape id="_x0000_i1199" type="#_x0000_t75" style="width:42pt;height:20.4pt" o:ole="">
                  <v:imagedata r:id="rId12" o:title=""/>
                </v:shape>
                <w:control r:id="rId55" w:name="CheckBox15313" w:shapeid="_x0000_i1199"/>
              </w:object>
            </w:r>
            <w:r w:rsidRPr="001D21FD">
              <w:rPr>
                <w:rFonts w:ascii="Arial Narrow" w:hAnsi="Arial Narrow"/>
              </w:rPr>
              <w:t xml:space="preserve">   </w:t>
            </w:r>
            <w:r w:rsidRPr="001D21FD">
              <w:rPr>
                <w:rFonts w:ascii="Arial Narrow" w:hAnsi="Arial Narrow"/>
                <w:lang w:eastAsia="en-US"/>
              </w:rPr>
              <w:object w:dxaOrig="1440" w:dyaOrig="1440">
                <v:shape id="_x0000_i1201" type="#_x0000_t75" style="width:45pt;height:20.4pt" o:ole="">
                  <v:imagedata r:id="rId14" o:title=""/>
                </v:shape>
                <w:control r:id="rId56"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03" type="#_x0000_t75" style="width:42pt;height:20.4pt" o:ole="">
                  <v:imagedata r:id="rId12" o:title=""/>
                </v:shape>
                <w:control r:id="rId57" w:name="CheckBox155" w:shapeid="_x0000_i1203"/>
              </w:object>
            </w:r>
            <w:r w:rsidRPr="001D21FD">
              <w:rPr>
                <w:rFonts w:ascii="Arial Narrow" w:hAnsi="Arial Narrow"/>
              </w:rPr>
              <w:t xml:space="preserve">   </w:t>
            </w:r>
            <w:r w:rsidRPr="001D21FD">
              <w:rPr>
                <w:rFonts w:ascii="Arial Narrow" w:hAnsi="Arial Narrow"/>
                <w:lang w:eastAsia="en-US"/>
              </w:rPr>
              <w:object w:dxaOrig="1440" w:dyaOrig="1440">
                <v:shape id="_x0000_i1205" type="#_x0000_t75" style="width:45pt;height:20.4pt" o:ole="">
                  <v:imagedata r:id="rId58" o:title=""/>
                </v:shape>
                <w:control r:id="rId59"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07" type="#_x0000_t75" style="width:42pt;height:20.4pt" o:ole="">
                  <v:imagedata r:id="rId12" o:title=""/>
                </v:shape>
                <w:control r:id="rId60" w:name="CheckBox156" w:shapeid="_x0000_i1207"/>
              </w:object>
            </w:r>
            <w:r w:rsidRPr="001D21FD">
              <w:rPr>
                <w:rFonts w:ascii="Arial Narrow" w:hAnsi="Arial Narrow"/>
              </w:rPr>
              <w:t xml:space="preserve">   </w:t>
            </w:r>
            <w:r w:rsidRPr="001D21FD">
              <w:rPr>
                <w:rFonts w:ascii="Arial Narrow" w:hAnsi="Arial Narrow"/>
                <w:lang w:eastAsia="en-US"/>
              </w:rPr>
              <w:object w:dxaOrig="1440" w:dyaOrig="1440">
                <v:shape id="_x0000_i1209" type="#_x0000_t75" style="width:45pt;height:20.4pt" o:ole="">
                  <v:imagedata r:id="rId14" o:title=""/>
                </v:shape>
                <w:control r:id="rId61"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1" type="#_x0000_t75" style="width:42pt;height:20.4pt" o:ole="">
                  <v:imagedata r:id="rId62" o:title=""/>
                </v:shape>
                <w:control r:id="rId63" w:name="CheckBox157" w:shapeid="_x0000_i1211"/>
              </w:object>
            </w:r>
            <w:r w:rsidRPr="001D21FD">
              <w:rPr>
                <w:rFonts w:ascii="Arial Narrow" w:hAnsi="Arial Narrow"/>
              </w:rPr>
              <w:t xml:space="preserve">   </w:t>
            </w:r>
            <w:r w:rsidRPr="001D21FD">
              <w:rPr>
                <w:rFonts w:ascii="Arial Narrow" w:hAnsi="Arial Narrow"/>
                <w:lang w:eastAsia="en-US"/>
              </w:rPr>
              <w:object w:dxaOrig="1440" w:dyaOrig="1440">
                <v:shape id="_x0000_i1213" type="#_x0000_t75" style="width:45pt;height:20.4pt" o:ole="">
                  <v:imagedata r:id="rId14" o:title=""/>
                </v:shape>
                <w:control r:id="rId64"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5" type="#_x0000_t75" style="width:42pt;height:20.4pt" o:ole="">
                  <v:imagedata r:id="rId12" o:title=""/>
                </v:shape>
                <w:control r:id="rId65" w:name="CheckBox158" w:shapeid="_x0000_i1215"/>
              </w:object>
            </w:r>
            <w:r w:rsidRPr="001D21FD">
              <w:rPr>
                <w:rFonts w:ascii="Arial Narrow" w:hAnsi="Arial Narrow"/>
              </w:rPr>
              <w:t xml:space="preserve">   </w:t>
            </w:r>
            <w:r w:rsidRPr="001D21FD">
              <w:rPr>
                <w:rFonts w:ascii="Arial Narrow" w:hAnsi="Arial Narrow"/>
                <w:lang w:eastAsia="en-US"/>
              </w:rPr>
              <w:object w:dxaOrig="1440" w:dyaOrig="1440">
                <v:shape id="_x0000_i1217" type="#_x0000_t75" style="width:45pt;height:20.4pt" o:ole="">
                  <v:imagedata r:id="rId14" o:title=""/>
                </v:shape>
                <w:control r:id="rId66"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19" type="#_x0000_t75" style="width:42pt;height:20.4pt" o:ole="">
                  <v:imagedata r:id="rId12" o:title=""/>
                </v:shape>
                <w:control r:id="rId67" w:name="CheckBox159" w:shapeid="_x0000_i1219"/>
              </w:object>
            </w:r>
            <w:r w:rsidRPr="001D21FD">
              <w:rPr>
                <w:rFonts w:ascii="Arial Narrow" w:hAnsi="Arial Narrow"/>
              </w:rPr>
              <w:t xml:space="preserve">   </w:t>
            </w:r>
            <w:r w:rsidRPr="001D21FD">
              <w:rPr>
                <w:rFonts w:ascii="Arial Narrow" w:hAnsi="Arial Narrow"/>
                <w:lang w:eastAsia="en-US"/>
              </w:rPr>
              <w:object w:dxaOrig="1440" w:dyaOrig="1440">
                <v:shape id="_x0000_i1221" type="#_x0000_t75" style="width:45pt;height:20.4pt" o:ole="">
                  <v:imagedata r:id="rId14" o:title=""/>
                </v:shape>
                <w:control r:id="rId68"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23" type="#_x0000_t75" style="width:42pt;height:20.4pt" o:ole="">
                  <v:imagedata r:id="rId12" o:title=""/>
                </v:shape>
                <w:control r:id="rId69" w:name="CheckBox1510" w:shapeid="_x0000_i1223"/>
              </w:object>
            </w:r>
            <w:r w:rsidRPr="001D21FD">
              <w:rPr>
                <w:rFonts w:ascii="Arial Narrow" w:hAnsi="Arial Narrow"/>
              </w:rPr>
              <w:t xml:space="preserve">   </w:t>
            </w:r>
            <w:r w:rsidRPr="001D21FD">
              <w:rPr>
                <w:rFonts w:ascii="Arial Narrow" w:hAnsi="Arial Narrow"/>
                <w:lang w:eastAsia="en-US"/>
              </w:rPr>
              <w:object w:dxaOrig="1440" w:dyaOrig="1440">
                <v:shape id="_x0000_i1225" type="#_x0000_t75" style="width:45pt;height:20.4pt" o:ole="">
                  <v:imagedata r:id="rId14" o:title=""/>
                </v:shape>
                <w:control r:id="rId70"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27" type="#_x0000_t75" style="width:42pt;height:20.4pt" o:ole="">
                  <v:imagedata r:id="rId12" o:title=""/>
                </v:shape>
                <w:control r:id="rId71" w:name="CheckBox1511" w:shapeid="_x0000_i1227"/>
              </w:object>
            </w:r>
            <w:r w:rsidRPr="001D21FD">
              <w:rPr>
                <w:rFonts w:ascii="Arial Narrow" w:hAnsi="Arial Narrow"/>
              </w:rPr>
              <w:t xml:space="preserve">   </w:t>
            </w:r>
            <w:r w:rsidRPr="001D21FD">
              <w:rPr>
                <w:rFonts w:ascii="Arial Narrow" w:hAnsi="Arial Narrow"/>
                <w:lang w:eastAsia="en-US"/>
              </w:rPr>
              <w:object w:dxaOrig="1440" w:dyaOrig="1440">
                <v:shape id="_x0000_i1229" type="#_x0000_t75" style="width:45pt;height:20.4pt" o:ole="">
                  <v:imagedata r:id="rId14" o:title=""/>
                </v:shape>
                <w:control r:id="rId72"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1" type="#_x0000_t75" style="width:42pt;height:20.4pt" o:ole="">
                  <v:imagedata r:id="rId12" o:title=""/>
                </v:shape>
                <w:control r:id="rId73" w:name="CheckBox1512" w:shapeid="_x0000_i1231"/>
              </w:object>
            </w:r>
            <w:r w:rsidRPr="001D21FD">
              <w:rPr>
                <w:rFonts w:ascii="Arial Narrow" w:hAnsi="Arial Narrow"/>
              </w:rPr>
              <w:t xml:space="preserve">   </w:t>
            </w:r>
            <w:r w:rsidRPr="001D21FD">
              <w:rPr>
                <w:rFonts w:ascii="Arial Narrow" w:hAnsi="Arial Narrow"/>
                <w:lang w:eastAsia="en-US"/>
              </w:rPr>
              <w:object w:dxaOrig="1440" w:dyaOrig="1440">
                <v:shape id="_x0000_i1233" type="#_x0000_t75" style="width:45pt;height:20.4pt" o:ole="">
                  <v:imagedata r:id="rId14" o:title=""/>
                </v:shape>
                <w:control r:id="rId74"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5" type="#_x0000_t75" style="width:42pt;height:20.4pt" o:ole="">
                  <v:imagedata r:id="rId12" o:title=""/>
                </v:shape>
                <w:control r:id="rId75" w:name="CheckBox1513" w:shapeid="_x0000_i1235"/>
              </w:object>
            </w:r>
            <w:r w:rsidRPr="001D21FD">
              <w:rPr>
                <w:rFonts w:ascii="Arial Narrow" w:hAnsi="Arial Narrow"/>
              </w:rPr>
              <w:t xml:space="preserve">   </w:t>
            </w:r>
            <w:r w:rsidRPr="001D21FD">
              <w:rPr>
                <w:rFonts w:ascii="Arial Narrow" w:hAnsi="Arial Narrow"/>
                <w:lang w:eastAsia="en-US"/>
              </w:rPr>
              <w:object w:dxaOrig="1440" w:dyaOrig="1440">
                <v:shape id="_x0000_i1237" type="#_x0000_t75" style="width:45pt;height:20.4pt" o:ole="">
                  <v:imagedata r:id="rId14" o:title=""/>
                </v:shape>
                <w:control r:id="rId76"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1440" w:dyaOrig="1440">
                <v:shape id="_x0000_i1239" type="#_x0000_t75" style="width:42pt;height:20.4pt" o:ole="">
                  <v:imagedata r:id="rId12" o:title=""/>
                </v:shape>
                <w:control r:id="rId77" w:name="CheckBox15131" w:shapeid="_x0000_i1239"/>
              </w:object>
            </w:r>
            <w:r w:rsidRPr="001D21FD">
              <w:rPr>
                <w:rFonts w:ascii="Arial Narrow" w:hAnsi="Arial Narrow"/>
              </w:rPr>
              <w:t xml:space="preserve">   </w:t>
            </w:r>
            <w:r w:rsidRPr="001D21FD">
              <w:rPr>
                <w:rFonts w:ascii="Arial Narrow" w:hAnsi="Arial Narrow"/>
                <w:lang w:eastAsia="en-US"/>
              </w:rPr>
              <w:object w:dxaOrig="1440" w:dyaOrig="1440">
                <v:shape id="_x0000_i1241" type="#_x0000_t75" style="width:45pt;height:20.4pt" o:ole="">
                  <v:imagedata r:id="rId14" o:title=""/>
                </v:shape>
                <w:control r:id="rId78"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1440" w:dyaOrig="1440">
                <v:shape id="_x0000_i1243" type="#_x0000_t75" style="width:42pt;height:20.4pt" o:ole="">
                  <v:imagedata r:id="rId12" o:title=""/>
                </v:shape>
                <w:control r:id="rId79" w:name="CheckBox151311" w:shapeid="_x0000_i1243"/>
              </w:object>
            </w:r>
            <w:r w:rsidRPr="001D21FD">
              <w:rPr>
                <w:rFonts w:ascii="Arial Narrow" w:hAnsi="Arial Narrow"/>
              </w:rPr>
              <w:t xml:space="preserve">   </w:t>
            </w:r>
            <w:r w:rsidRPr="001D21FD">
              <w:rPr>
                <w:rFonts w:ascii="Arial Narrow" w:hAnsi="Arial Narrow"/>
                <w:lang w:eastAsia="en-US"/>
              </w:rPr>
              <w:object w:dxaOrig="1440" w:dyaOrig="1440">
                <v:shape id="_x0000_i1245" type="#_x0000_t75" style="width:45pt;height:20.4pt" o:ole="">
                  <v:imagedata r:id="rId14" o:title=""/>
                </v:shape>
                <w:control r:id="rId80"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1440" w:dyaOrig="1440">
                <v:shape id="_x0000_i1247" type="#_x0000_t75" style="width:42pt;height:20.4pt" o:ole="">
                  <v:imagedata r:id="rId12" o:title=""/>
                </v:shape>
                <w:control r:id="rId81" w:name="CheckBox151312" w:shapeid="_x0000_i1247"/>
              </w:object>
            </w:r>
            <w:r w:rsidRPr="001D21FD">
              <w:rPr>
                <w:rFonts w:ascii="Arial Narrow" w:hAnsi="Arial Narrow"/>
              </w:rPr>
              <w:t xml:space="preserve">   </w:t>
            </w:r>
            <w:r w:rsidRPr="001D21FD">
              <w:rPr>
                <w:rFonts w:ascii="Arial Narrow" w:hAnsi="Arial Narrow"/>
                <w:lang w:eastAsia="en-US"/>
              </w:rPr>
              <w:object w:dxaOrig="1440" w:dyaOrig="1440">
                <v:shape id="_x0000_i1249" type="#_x0000_t75" style="width:45pt;height:20.4pt" o:ole="">
                  <v:imagedata r:id="rId14" o:title=""/>
                </v:shape>
                <w:control r:id="rId82"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1" type="#_x0000_t75" style="width:42pt;height:20.4pt" o:ole="">
                  <v:imagedata r:id="rId12" o:title=""/>
                </v:shape>
                <w:control r:id="rId83" w:name="CheckBox1513121" w:shapeid="_x0000_i1251"/>
              </w:object>
            </w:r>
            <w:r w:rsidRPr="001D21FD">
              <w:rPr>
                <w:rFonts w:ascii="Arial Narrow" w:hAnsi="Arial Narrow"/>
              </w:rPr>
              <w:t xml:space="preserve">   </w:t>
            </w:r>
            <w:r w:rsidRPr="001D21FD">
              <w:rPr>
                <w:rFonts w:ascii="Arial Narrow" w:hAnsi="Arial Narrow"/>
                <w:lang w:eastAsia="en-US"/>
              </w:rPr>
              <w:object w:dxaOrig="1440" w:dyaOrig="1440">
                <v:shape id="_x0000_i1253" type="#_x0000_t75" style="width:45pt;height:20.4pt" o:ole="">
                  <v:imagedata r:id="rId14" o:title=""/>
                </v:shape>
                <w:control r:id="rId84"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5" type="#_x0000_t75" style="width:42pt;height:20.4pt" o:ole="">
                  <v:imagedata r:id="rId12" o:title=""/>
                </v:shape>
                <w:control r:id="rId85" w:name="CheckBox1513122" w:shapeid="_x0000_i1255"/>
              </w:object>
            </w:r>
            <w:r w:rsidRPr="001D21FD">
              <w:rPr>
                <w:rFonts w:ascii="Arial Narrow" w:hAnsi="Arial Narrow"/>
              </w:rPr>
              <w:t xml:space="preserve">   </w:t>
            </w:r>
            <w:r w:rsidRPr="001D21FD">
              <w:rPr>
                <w:rFonts w:ascii="Arial Narrow" w:hAnsi="Arial Narrow"/>
                <w:lang w:eastAsia="en-US"/>
              </w:rPr>
              <w:object w:dxaOrig="1440" w:dyaOrig="1440">
                <v:shape id="_x0000_i1257" type="#_x0000_t75" style="width:45pt;height:20.4pt" o:ole="">
                  <v:imagedata r:id="rId14" o:title=""/>
                </v:shape>
                <w:control r:id="rId86"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1440" w:dyaOrig="1440">
                <v:shape id="_x0000_i1259" type="#_x0000_t75" style="width:42pt;height:20.4pt" o:ole="">
                  <v:imagedata r:id="rId12" o:title=""/>
                </v:shape>
                <w:control r:id="rId87" w:name="CheckBox1513123" w:shapeid="_x0000_i1259"/>
              </w:object>
            </w:r>
            <w:r w:rsidRPr="001D21FD">
              <w:rPr>
                <w:rFonts w:ascii="Arial Narrow" w:hAnsi="Arial Narrow"/>
              </w:rPr>
              <w:t xml:space="preserve">   </w:t>
            </w:r>
            <w:r w:rsidRPr="001D21FD">
              <w:rPr>
                <w:rFonts w:ascii="Arial Narrow" w:hAnsi="Arial Narrow"/>
                <w:lang w:eastAsia="en-US"/>
              </w:rPr>
              <w:object w:dxaOrig="1440" w:dyaOrig="1440">
                <v:shape id="_x0000_i1261" type="#_x0000_t75" style="width:45pt;height:20.4pt" o:ole="">
                  <v:imagedata r:id="rId14" o:title=""/>
                </v:shape>
                <w:control r:id="rId88"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63" type="#_x0000_t75" style="width:42pt;height:20.4pt" o:ole="">
                  <v:imagedata r:id="rId12" o:title=""/>
                </v:shape>
                <w:control r:id="rId89" w:name="CheckBox1531" w:shapeid="_x0000_i1263"/>
              </w:object>
            </w:r>
            <w:r w:rsidRPr="001D21FD">
              <w:rPr>
                <w:rFonts w:ascii="Arial Narrow" w:hAnsi="Arial Narrow"/>
              </w:rPr>
              <w:t xml:space="preserve">   </w:t>
            </w:r>
            <w:r w:rsidRPr="001D21FD">
              <w:rPr>
                <w:rFonts w:ascii="Arial Narrow" w:hAnsi="Arial Narrow"/>
              </w:rPr>
              <w:object w:dxaOrig="1440" w:dyaOrig="1440">
                <v:shape id="_x0000_i1265" type="#_x0000_t75" style="width:45pt;height:20.4pt" o:ole="">
                  <v:imagedata r:id="rId14" o:title=""/>
                </v:shape>
                <w:control r:id="rId90"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67" type="#_x0000_t75" style="width:42pt;height:20.4pt" o:ole="">
                  <v:imagedata r:id="rId12" o:title=""/>
                </v:shape>
                <w:control r:id="rId91" w:name="CheckBox1532" w:shapeid="_x0000_i1267"/>
              </w:object>
            </w:r>
            <w:r w:rsidRPr="001D21FD">
              <w:rPr>
                <w:rFonts w:ascii="Arial Narrow" w:hAnsi="Arial Narrow"/>
              </w:rPr>
              <w:t xml:space="preserve">   </w:t>
            </w:r>
            <w:r w:rsidRPr="001D21FD">
              <w:rPr>
                <w:rFonts w:ascii="Arial Narrow" w:hAnsi="Arial Narrow"/>
              </w:rPr>
              <w:object w:dxaOrig="1440" w:dyaOrig="1440">
                <v:shape id="_x0000_i1269" type="#_x0000_t75" style="width:45pt;height:20.4pt" o:ole="">
                  <v:imagedata r:id="rId14" o:title=""/>
                </v:shape>
                <w:control r:id="rId92"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71" type="#_x0000_t75" style="width:42pt;height:20.4pt" o:ole="">
                  <v:imagedata r:id="rId12" o:title=""/>
                </v:shape>
                <w:control r:id="rId93" w:name="CheckBox1533" w:shapeid="_x0000_i1271"/>
              </w:object>
            </w:r>
            <w:r w:rsidRPr="001D21FD">
              <w:rPr>
                <w:rFonts w:ascii="Arial Narrow" w:hAnsi="Arial Narrow"/>
              </w:rPr>
              <w:t xml:space="preserve">   </w:t>
            </w:r>
            <w:r w:rsidRPr="001D21FD">
              <w:rPr>
                <w:rFonts w:ascii="Arial Narrow" w:hAnsi="Arial Narrow"/>
              </w:rPr>
              <w:object w:dxaOrig="1440" w:dyaOrig="1440">
                <v:shape id="_x0000_i1273" type="#_x0000_t75" style="width:45pt;height:20.4pt" o:ole="">
                  <v:imagedata r:id="rId14" o:title=""/>
                </v:shape>
                <w:control r:id="rId94"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1440" w:dyaOrig="1440">
                <v:shape id="_x0000_i1275" type="#_x0000_t75" style="width:42pt;height:20.4pt" o:ole="">
                  <v:imagedata r:id="rId12" o:title=""/>
                </v:shape>
                <w:control r:id="rId95" w:name="CheckBox1534" w:shapeid="_x0000_i1275"/>
              </w:object>
            </w:r>
            <w:r w:rsidRPr="001D21FD">
              <w:rPr>
                <w:rFonts w:ascii="Arial Narrow" w:hAnsi="Arial Narrow"/>
              </w:rPr>
              <w:t xml:space="preserve">   </w:t>
            </w:r>
            <w:r w:rsidRPr="001D21FD">
              <w:rPr>
                <w:rFonts w:ascii="Arial Narrow" w:hAnsi="Arial Narrow"/>
              </w:rPr>
              <w:object w:dxaOrig="1440" w:dyaOrig="1440">
                <v:shape id="_x0000_i1277" type="#_x0000_t75" style="width:45pt;height:20.4pt" o:ole="">
                  <v:imagedata r:id="rId14" o:title=""/>
                </v:shape>
                <w:control r:id="rId96"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1440" w:dyaOrig="1440">
                <v:shape id="_x0000_i1279" type="#_x0000_t75" style="width:42pt;height:20.4pt" o:ole="">
                  <v:imagedata r:id="rId12" o:title=""/>
                </v:shape>
                <w:control r:id="rId97" w:name="CheckBox1535" w:shapeid="_x0000_i1279"/>
              </w:object>
            </w:r>
            <w:r w:rsidRPr="001D21FD">
              <w:rPr>
                <w:rFonts w:ascii="Arial Narrow" w:hAnsi="Arial Narrow"/>
              </w:rPr>
              <w:t xml:space="preserve">   </w:t>
            </w:r>
            <w:r w:rsidRPr="001D21FD">
              <w:rPr>
                <w:rFonts w:ascii="Arial Narrow" w:hAnsi="Arial Narrow"/>
                <w:lang w:eastAsia="en-US"/>
              </w:rPr>
              <w:object w:dxaOrig="1440" w:dyaOrig="1440">
                <v:shape id="_x0000_i1281" type="#_x0000_t75" style="width:45pt;height:20.4pt" o:ole="">
                  <v:imagedata r:id="rId98" o:title=""/>
                </v:shape>
                <w:control r:id="rId99"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1440" w:dyaOrig="1440">
                <v:shape id="_x0000_i1283" type="#_x0000_t75" style="width:42pt;height:20.4pt" o:ole="">
                  <v:imagedata r:id="rId12" o:title=""/>
                </v:shape>
                <w:control r:id="rId100" w:name="CheckBox1536" w:shapeid="_x0000_i1283"/>
              </w:object>
            </w:r>
            <w:r w:rsidRPr="001D21FD">
              <w:rPr>
                <w:rFonts w:ascii="Arial Narrow" w:hAnsi="Arial Narrow"/>
              </w:rPr>
              <w:t xml:space="preserve">   </w:t>
            </w:r>
            <w:r w:rsidRPr="001D21FD">
              <w:rPr>
                <w:rFonts w:ascii="Arial Narrow" w:hAnsi="Arial Narrow"/>
                <w:lang w:eastAsia="en-US"/>
              </w:rPr>
              <w:object w:dxaOrig="1440" w:dyaOrig="1440">
                <v:shape id="_x0000_i1285" type="#_x0000_t75" style="width:45pt;height:20.4pt" o:ole="">
                  <v:imagedata r:id="rId14" o:title=""/>
                </v:shape>
                <w:control r:id="rId101"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1440" w:dyaOrig="1440">
                <v:shape id="_x0000_i1287" type="#_x0000_t75" style="width:42pt;height:20.4pt" o:ole="">
                  <v:imagedata r:id="rId12" o:title=""/>
                </v:shape>
                <w:control r:id="rId102" w:name="CheckBox1537" w:shapeid="_x0000_i1287"/>
              </w:object>
            </w:r>
            <w:r w:rsidRPr="001D21FD">
              <w:rPr>
                <w:rFonts w:ascii="Arial Narrow" w:hAnsi="Arial Narrow"/>
              </w:rPr>
              <w:t xml:space="preserve">   </w:t>
            </w:r>
            <w:r w:rsidRPr="001D21FD">
              <w:rPr>
                <w:rFonts w:ascii="Arial Narrow" w:hAnsi="Arial Narrow"/>
                <w:lang w:eastAsia="en-US"/>
              </w:rPr>
              <w:object w:dxaOrig="1440" w:dyaOrig="1440">
                <v:shape id="_x0000_i1289" type="#_x0000_t75" style="width:45pt;height:20.4pt" o:ole="">
                  <v:imagedata r:id="rId14" o:title=""/>
                </v:shape>
                <w:control r:id="rId103"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4"/>
      <w:headerReference w:type="default" r:id="rId105"/>
      <w:footerReference w:type="default" r:id="rId106"/>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CA6" w:rsidRDefault="006D1CA6">
      <w:r>
        <w:separator/>
      </w:r>
    </w:p>
  </w:endnote>
  <w:endnote w:type="continuationSeparator" w:id="0">
    <w:p w:rsidR="006D1CA6" w:rsidRDefault="006D1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CA6" w:rsidRDefault="006D1CA6">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D1CA6" w:rsidRPr="00166CCC" w:rsidRDefault="006D1CA6"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6D1CA6" w:rsidRPr="0085782F" w:rsidRDefault="006D1CA6"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C30EDA">
      <w:rPr>
        <w:rStyle w:val="slostrany"/>
        <w:rFonts w:ascii="Arial Narrow" w:hAnsi="Arial Narrow" w:cs="Arial"/>
        <w:color w:val="000000"/>
        <w:szCs w:val="14"/>
      </w:rPr>
      <w:t>2</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CA6" w:rsidRDefault="006D1CA6">
      <w:r>
        <w:separator/>
      </w:r>
    </w:p>
  </w:footnote>
  <w:footnote w:type="continuationSeparator" w:id="0">
    <w:p w:rsidR="006D1CA6" w:rsidRDefault="006D1CA6">
      <w:r>
        <w:continuationSeparator/>
      </w:r>
    </w:p>
  </w:footnote>
  <w:footnote w:id="1">
    <w:p w:rsidR="006D1CA6" w:rsidRDefault="006D1CA6"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6D1CA6" w:rsidRDefault="006D1CA6"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6D1CA6" w:rsidRDefault="006D1CA6"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6D1CA6" w:rsidRDefault="006D1CA6" w:rsidP="001B1379">
      <w:pPr>
        <w:pStyle w:val="Textpoznmkypodiarou"/>
      </w:pPr>
      <w:r>
        <w:rPr>
          <w:rStyle w:val="Odkaznapoznmkupodiarou"/>
        </w:rPr>
        <w:footnoteRef/>
      </w:r>
      <w:r>
        <w:t xml:space="preserve"> Pozri body II.1.1 a II.1.3 príslušného oznámenia.</w:t>
      </w:r>
    </w:p>
  </w:footnote>
  <w:footnote w:id="5">
    <w:p w:rsidR="006D1CA6" w:rsidRDefault="006D1CA6" w:rsidP="001B1379">
      <w:pPr>
        <w:pStyle w:val="Textpoznmkypodiarou"/>
      </w:pPr>
      <w:r>
        <w:rPr>
          <w:rStyle w:val="Odkaznapoznmkupodiarou"/>
        </w:rPr>
        <w:footnoteRef/>
      </w:r>
      <w:r>
        <w:t xml:space="preserve"> Pozri bod II.1.1 príslušného oznámenia.</w:t>
      </w:r>
    </w:p>
  </w:footnote>
  <w:footnote w:id="6">
    <w:p w:rsidR="006D1CA6" w:rsidRDefault="006D1CA6"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6D1CA6" w:rsidRPr="00762B91" w:rsidRDefault="006D1CA6" w:rsidP="00553FC0">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6D1CA6" w:rsidRPr="00762B91" w:rsidRDefault="006D1CA6"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6D1CA6" w:rsidRDefault="006D1CA6" w:rsidP="00553FC0">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6D1CA6" w:rsidRDefault="006D1CA6" w:rsidP="00553FC0">
      <w:pPr>
        <w:pStyle w:val="Textpoznmkypodiarou"/>
      </w:pPr>
      <w:r w:rsidRPr="00762B91">
        <w:rPr>
          <w:rStyle w:val="Odkaznapoznmkupodiarou"/>
        </w:rPr>
        <w:footnoteRef/>
      </w:r>
      <w:r w:rsidRPr="00762B91">
        <w:t xml:space="preserve"> Pozri oznámenie o ponuke, bod III. 1.5.</w:t>
      </w:r>
    </w:p>
  </w:footnote>
  <w:footnote w:id="9">
    <w:p w:rsidR="006D1CA6" w:rsidRDefault="006D1CA6"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6D1CA6" w:rsidRDefault="006D1CA6"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6D1CA6" w:rsidRDefault="006D1CA6"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6D1CA6" w:rsidRDefault="006D1CA6"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6D1CA6" w:rsidRDefault="006D1CA6"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6D1CA6" w:rsidRDefault="006D1CA6"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6D1CA6" w:rsidRDefault="006D1CA6"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6D1CA6" w:rsidRDefault="006D1CA6"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6D1CA6" w:rsidRDefault="006D1CA6"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6D1CA6" w:rsidRDefault="006D1CA6"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6D1CA6" w:rsidRDefault="006D1CA6" w:rsidP="00553FC0">
      <w:pPr>
        <w:pStyle w:val="Textpoznmkypodiarou"/>
      </w:pPr>
      <w:r>
        <w:rPr>
          <w:rStyle w:val="Odkaznapoznmkupodiarou"/>
        </w:rPr>
        <w:footnoteRef/>
      </w:r>
      <w:r>
        <w:t xml:space="preserve"> </w:t>
      </w:r>
      <w:r w:rsidRPr="00471F7E">
        <w:t>Zopakujte toľkokrát, koľkokrát je potrebné.</w:t>
      </w:r>
    </w:p>
  </w:footnote>
  <w:footnote w:id="20">
    <w:p w:rsidR="006D1CA6" w:rsidRDefault="006D1CA6" w:rsidP="00553FC0">
      <w:pPr>
        <w:pStyle w:val="Textpoznmkypodiarou"/>
      </w:pPr>
      <w:r>
        <w:rPr>
          <w:rStyle w:val="Odkaznapoznmkupodiarou"/>
        </w:rPr>
        <w:footnoteRef/>
      </w:r>
      <w:r>
        <w:t xml:space="preserve"> </w:t>
      </w:r>
      <w:r w:rsidRPr="00471F7E">
        <w:t>Zopakujte toľkokrát, koľkokrát je potrebné.</w:t>
      </w:r>
    </w:p>
  </w:footnote>
  <w:footnote w:id="21">
    <w:p w:rsidR="006D1CA6" w:rsidRDefault="006D1CA6" w:rsidP="00553FC0">
      <w:pPr>
        <w:pStyle w:val="Textpoznmkypodiarou"/>
      </w:pPr>
      <w:r>
        <w:rPr>
          <w:rStyle w:val="Odkaznapoznmkupodiarou"/>
        </w:rPr>
        <w:footnoteRef/>
      </w:r>
      <w:r>
        <w:t xml:space="preserve"> </w:t>
      </w:r>
      <w:r w:rsidRPr="00471F7E">
        <w:t>Zopakujte toľkokrát, koľkokrát je potrebné.</w:t>
      </w:r>
    </w:p>
  </w:footnote>
  <w:footnote w:id="22">
    <w:p w:rsidR="006D1CA6" w:rsidRDefault="006D1CA6"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6D1CA6" w:rsidRPr="00471F7E" w:rsidRDefault="006D1CA6"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6D1CA6" w:rsidRDefault="006D1CA6" w:rsidP="00553FC0">
      <w:pPr>
        <w:jc w:val="both"/>
      </w:pPr>
    </w:p>
  </w:footnote>
  <w:footnote w:id="24">
    <w:p w:rsidR="006D1CA6" w:rsidRDefault="006D1CA6" w:rsidP="00553FC0">
      <w:pPr>
        <w:pStyle w:val="Textpoznmkypodiarou"/>
      </w:pPr>
      <w:r>
        <w:rPr>
          <w:rStyle w:val="Odkaznapoznmkupodiarou"/>
        </w:rPr>
        <w:footnoteRef/>
      </w:r>
      <w:r>
        <w:t xml:space="preserve"> </w:t>
      </w:r>
      <w:r w:rsidRPr="00471F7E">
        <w:t>Zopakujte toľkokrát, koľkokrát je potrebné.</w:t>
      </w:r>
    </w:p>
  </w:footnote>
  <w:footnote w:id="25">
    <w:p w:rsidR="006D1CA6" w:rsidRDefault="006D1CA6" w:rsidP="004D26A2">
      <w:pPr>
        <w:pStyle w:val="Textpoznmkypodiarou"/>
      </w:pPr>
      <w:r>
        <w:rPr>
          <w:rStyle w:val="Odkaznapoznmkupodiarou"/>
        </w:rPr>
        <w:footnoteRef/>
      </w:r>
      <w:r>
        <w:t xml:space="preserve"> </w:t>
      </w:r>
      <w:r w:rsidRPr="00471F7E">
        <w:t>Pozri článok 57 ods. 4 smernice 2014/24/EÚ.</w:t>
      </w:r>
    </w:p>
  </w:footnote>
  <w:footnote w:id="26">
    <w:p w:rsidR="006D1CA6" w:rsidRDefault="006D1CA6"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6D1CA6" w:rsidRDefault="006D1CA6"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6D1CA6" w:rsidRDefault="006D1CA6"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6D1CA6" w:rsidRDefault="006D1CA6"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6D1CA6" w:rsidRDefault="006D1CA6"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6D1CA6" w:rsidRDefault="006D1CA6" w:rsidP="005722B4">
      <w:pPr>
        <w:pStyle w:val="Textpoznmkypodiarou"/>
      </w:pPr>
      <w:r>
        <w:rPr>
          <w:rStyle w:val="Odkaznapoznmkupodiarou"/>
        </w:rPr>
        <w:footnoteRef/>
      </w:r>
      <w:r>
        <w:t xml:space="preserve"> Zopakujte toľkokrát, koľkokrát je to potrebné.</w:t>
      </w:r>
    </w:p>
    <w:p w:rsidR="006D1CA6" w:rsidRDefault="006D1CA6" w:rsidP="005722B4">
      <w:pPr>
        <w:pStyle w:val="Textpoznmkypodiarou"/>
      </w:pPr>
    </w:p>
  </w:footnote>
  <w:footnote w:id="32">
    <w:p w:rsidR="006D1CA6" w:rsidRPr="002D4442" w:rsidRDefault="006D1CA6"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6D1CA6" w:rsidRDefault="006D1CA6" w:rsidP="00E265FF">
      <w:pPr>
        <w:pStyle w:val="Textpoznmkypodiarou"/>
      </w:pPr>
    </w:p>
  </w:footnote>
  <w:footnote w:id="33">
    <w:p w:rsidR="006D1CA6" w:rsidRDefault="006D1CA6"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6D1CA6" w:rsidRDefault="006D1CA6"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6D1CA6" w:rsidRDefault="006D1CA6" w:rsidP="00C902E6">
      <w:pPr>
        <w:pStyle w:val="Textpoznmkypodiarou"/>
      </w:pPr>
      <w:r>
        <w:rPr>
          <w:rStyle w:val="Odkaznapoznmkupodiarou"/>
        </w:rPr>
        <w:footnoteRef/>
      </w:r>
      <w:r>
        <w:t xml:space="preserve"> Napr. pomer medzi aktívami a pasívami.</w:t>
      </w:r>
    </w:p>
  </w:footnote>
  <w:footnote w:id="36">
    <w:p w:rsidR="006D1CA6" w:rsidRDefault="006D1CA6" w:rsidP="00C902E6">
      <w:pPr>
        <w:pStyle w:val="Textpoznmkypodiarou"/>
      </w:pPr>
      <w:r>
        <w:rPr>
          <w:rStyle w:val="Odkaznapoznmkupodiarou"/>
        </w:rPr>
        <w:footnoteRef/>
      </w:r>
      <w:r>
        <w:t xml:space="preserve"> Napr. pomer medzi aktívami a pasívami.</w:t>
      </w:r>
    </w:p>
  </w:footnote>
  <w:footnote w:id="37">
    <w:p w:rsidR="006D1CA6" w:rsidRDefault="006D1CA6" w:rsidP="00C902E6">
      <w:pPr>
        <w:pStyle w:val="Textpoznmkypodiarou"/>
      </w:pPr>
      <w:r>
        <w:rPr>
          <w:rStyle w:val="Odkaznapoznmkupodiarou"/>
        </w:rPr>
        <w:footnoteRef/>
      </w:r>
      <w:r>
        <w:t xml:space="preserve"> Zopakujte toľkokrát, koľkokrát je to potrebné.</w:t>
      </w:r>
    </w:p>
  </w:footnote>
  <w:footnote w:id="38">
    <w:p w:rsidR="006D1CA6" w:rsidRDefault="006D1CA6"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6D1CA6" w:rsidRDefault="006D1CA6"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6D1CA6" w:rsidRDefault="006D1CA6"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6D1CA6" w:rsidRDefault="006D1CA6"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6D1CA6" w:rsidRDefault="006D1CA6"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6D1CA6" w:rsidRDefault="006D1CA6" w:rsidP="00EF6F3E">
      <w:pPr>
        <w:pStyle w:val="Textpoznmkypodiarou"/>
      </w:pPr>
    </w:p>
  </w:footnote>
  <w:footnote w:id="43">
    <w:p w:rsidR="006D1CA6" w:rsidRDefault="006D1CA6"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6D1CA6" w:rsidRDefault="006D1CA6" w:rsidP="00E66C36">
      <w:pPr>
        <w:pStyle w:val="Textpoznmkypodiarou"/>
      </w:pPr>
      <w:r>
        <w:rPr>
          <w:rStyle w:val="Odkaznapoznmkupodiarou"/>
        </w:rPr>
        <w:footnoteRef/>
      </w:r>
      <w:r>
        <w:t xml:space="preserve"> Jasne uveďte, ktorej položky sa odpoveď týka.</w:t>
      </w:r>
    </w:p>
  </w:footnote>
  <w:footnote w:id="45">
    <w:p w:rsidR="006D1CA6" w:rsidRDefault="006D1CA6" w:rsidP="00E66C36">
      <w:pPr>
        <w:pStyle w:val="Textpoznmkypodiarou"/>
      </w:pPr>
      <w:r>
        <w:rPr>
          <w:rStyle w:val="Odkaznapoznmkupodiarou"/>
        </w:rPr>
        <w:footnoteRef/>
      </w:r>
      <w:r>
        <w:t xml:space="preserve"> Zopakujte toľkokrát, koľkokrát je to potrebné.</w:t>
      </w:r>
    </w:p>
  </w:footnote>
  <w:footnote w:id="46">
    <w:p w:rsidR="006D1CA6" w:rsidRDefault="006D1CA6" w:rsidP="00E66C36">
      <w:pPr>
        <w:pStyle w:val="Textpoznmkypodiarou"/>
      </w:pPr>
      <w:r>
        <w:rPr>
          <w:rStyle w:val="Odkaznapoznmkupodiarou"/>
        </w:rPr>
        <w:footnoteRef/>
      </w:r>
      <w:r>
        <w:t xml:space="preserve"> Zopakujte toľkokrát, koľkokrát je to potrebné.</w:t>
      </w:r>
    </w:p>
  </w:footnote>
  <w:footnote w:id="47">
    <w:p w:rsidR="006D1CA6" w:rsidRDefault="006D1CA6"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6D1CA6" w:rsidRDefault="006D1CA6" w:rsidP="00BF11A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6D1CA6" w:rsidRDefault="006D1CA6" w:rsidP="00BF11A8">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 w:rsidR="006D1CA6" w:rsidRDefault="006D1CA6">
    <w:pPr>
      <w:numPr>
        <w:ins w:id="1" w:author="Adrika" w:date="2005-03-03T15:40:00Z"/>
      </w:numPr>
    </w:pPr>
  </w:p>
  <w:p w:rsidR="006D1CA6" w:rsidRDefault="006D1CA6">
    <w:pPr>
      <w:numPr>
        <w:ins w:id="2" w:author="Adrika" w:date="2005-03-03T15:40:00Z"/>
      </w:numPr>
    </w:pPr>
  </w:p>
  <w:p w:rsidR="006D1CA6" w:rsidRDefault="006D1CA6">
    <w:pPr>
      <w:numPr>
        <w:ins w:id="3" w:author="Adrika" w:date="2005-03-03T15:40:00Z"/>
      </w:numPr>
    </w:pPr>
  </w:p>
  <w:p w:rsidR="006D1CA6" w:rsidRDefault="006D1CA6">
    <w:pPr>
      <w:numPr>
        <w:ins w:id="4" w:author="Adrika" w:date="2005-03-03T15:40:00Z"/>
      </w:numPr>
    </w:pPr>
  </w:p>
  <w:p w:rsidR="006D1CA6" w:rsidRDefault="006D1CA6">
    <w:pPr>
      <w:numPr>
        <w:ins w:id="5" w:author="Adrika" w:date="2005-03-03T15:40:00Z"/>
      </w:numPr>
    </w:pPr>
  </w:p>
  <w:p w:rsidR="006D1CA6" w:rsidRDefault="006D1CA6">
    <w:pPr>
      <w:numPr>
        <w:ins w:id="6" w:author="Adrika" w:date="2005-03-03T15:40:00Z"/>
      </w:numPr>
    </w:pPr>
  </w:p>
  <w:p w:rsidR="006D1CA6" w:rsidRDefault="006D1CA6">
    <w:pPr>
      <w:numPr>
        <w:ins w:id="7" w:author="Adrika" w:date="2005-03-03T15:40:00Z"/>
      </w:numPr>
    </w:pPr>
  </w:p>
  <w:p w:rsidR="006D1CA6" w:rsidRDefault="006D1CA6">
    <w:pPr>
      <w:numPr>
        <w:ins w:id="8" w:author="Adrika" w:date="2005-03-03T15:40:00Z"/>
      </w:numPr>
    </w:pPr>
  </w:p>
  <w:p w:rsidR="006D1CA6" w:rsidRDefault="006D1CA6">
    <w:pPr>
      <w:numPr>
        <w:ins w:id="9" w:author="Adrika" w:date="2005-03-03T15:40:00Z"/>
      </w:numPr>
    </w:pPr>
  </w:p>
  <w:p w:rsidR="006D1CA6" w:rsidRDefault="006D1CA6">
    <w:pPr>
      <w:numPr>
        <w:ins w:id="10" w:author="Adrika" w:date="2005-03-03T15:40:00Z"/>
      </w:numPr>
    </w:pPr>
  </w:p>
  <w:p w:rsidR="006D1CA6" w:rsidRDefault="006D1CA6">
    <w:pPr>
      <w:numPr>
        <w:ins w:id="11" w:author="Adrika" w:date="2005-03-03T15:40:00Z"/>
      </w:numPr>
    </w:pPr>
  </w:p>
  <w:p w:rsidR="006D1CA6" w:rsidRDefault="006D1CA6">
    <w:pPr>
      <w:numPr>
        <w:ins w:id="12" w:author="Adrika" w:date="2005-03-03T15:40:00Z"/>
      </w:numPr>
    </w:pPr>
  </w:p>
  <w:p w:rsidR="006D1CA6" w:rsidRDefault="006D1CA6">
    <w:pPr>
      <w:numPr>
        <w:ins w:id="13" w:author="Adrika" w:date="2005-03-03T15:40:00Z"/>
      </w:numPr>
    </w:pPr>
  </w:p>
  <w:p w:rsidR="006D1CA6" w:rsidRDefault="006D1CA6">
    <w:pPr>
      <w:numPr>
        <w:ins w:id="14" w:author="Adrika" w:date="2005-03-03T15:40:00Z"/>
      </w:numPr>
    </w:pPr>
  </w:p>
  <w:p w:rsidR="006D1CA6" w:rsidRDefault="006D1CA6">
    <w:pPr>
      <w:numPr>
        <w:ins w:id="15" w:author="Adrika" w:date="2005-03-03T15:40:00Z"/>
      </w:numPr>
    </w:pPr>
  </w:p>
  <w:p w:rsidR="006D1CA6" w:rsidRDefault="006D1CA6">
    <w:pPr>
      <w:numPr>
        <w:ins w:id="16" w:author="Unknown"/>
      </w:numPr>
    </w:pPr>
  </w:p>
  <w:p w:rsidR="006D1CA6" w:rsidRDefault="006D1CA6">
    <w:pPr>
      <w:numPr>
        <w:ins w:id="17" w:author="Unknown"/>
      </w:numPr>
    </w:pPr>
  </w:p>
  <w:p w:rsidR="006D1CA6" w:rsidRDefault="006D1CA6">
    <w:pPr>
      <w:numPr>
        <w:ins w:id="18" w:author="Unknown"/>
      </w:numPr>
    </w:pPr>
  </w:p>
  <w:p w:rsidR="006D1CA6" w:rsidRDefault="006D1CA6">
    <w:pPr>
      <w:numPr>
        <w:ins w:id="19" w:author="Unknown"/>
      </w:numPr>
    </w:pPr>
  </w:p>
  <w:p w:rsidR="006D1CA6" w:rsidRDefault="006D1CA6">
    <w:pPr>
      <w:numPr>
        <w:ins w:id="20" w:author="Unknown"/>
      </w:numPr>
    </w:pPr>
  </w:p>
  <w:p w:rsidR="006D1CA6" w:rsidRDefault="006D1CA6">
    <w:pPr>
      <w:numPr>
        <w:ins w:id="21"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CA6" w:rsidRPr="00A42946" w:rsidRDefault="006D1CA6">
    <w:pPr>
      <w:pStyle w:val="Pta"/>
      <w:tabs>
        <w:tab w:val="clear" w:pos="9072"/>
        <w:tab w:val="right" w:pos="10080"/>
      </w:tabs>
      <w:ind w:right="-82"/>
      <w:jc w:val="both"/>
      <w:rPr>
        <w:rFonts w:cs="Arial"/>
        <w:sz w:val="2"/>
        <w:szCs w:val="2"/>
        <w:highlight w:val="lightGray"/>
      </w:rPr>
    </w:pPr>
  </w:p>
  <w:p w:rsidR="006D1CA6" w:rsidRPr="00A42946" w:rsidRDefault="006D1CA6">
    <w:pPr>
      <w:pStyle w:val="Pta"/>
      <w:tabs>
        <w:tab w:val="clear" w:pos="9072"/>
        <w:tab w:val="right" w:pos="10080"/>
      </w:tabs>
      <w:ind w:right="-82"/>
      <w:jc w:val="both"/>
      <w:rPr>
        <w:rFonts w:cs="Arial"/>
        <w:sz w:val="2"/>
        <w:szCs w:val="2"/>
        <w:highlight w:val="lightGray"/>
      </w:rPr>
    </w:pPr>
  </w:p>
  <w:p w:rsidR="006D1CA6" w:rsidRPr="000F453D" w:rsidRDefault="006D1CA6"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A6856B9"/>
    <w:multiLevelType w:val="multilevel"/>
    <w:tmpl w:val="FF56208A"/>
    <w:lvl w:ilvl="0">
      <w:start w:val="2"/>
      <w:numFmt w:val="decimal"/>
      <w:lvlText w:val="%1."/>
      <w:lvlJc w:val="left"/>
      <w:pPr>
        <w:ind w:left="1410" w:hanging="360"/>
      </w:pPr>
      <w:rPr>
        <w:rFonts w:ascii="Calibri" w:hAnsi="Calibri" w:cs="Calibri" w:hint="default"/>
        <w:b/>
        <w:bCs/>
        <w:color w:val="2F5496" w:themeColor="accent1" w:themeShade="BF"/>
        <w:sz w:val="20"/>
        <w:szCs w:val="20"/>
      </w:rPr>
    </w:lvl>
    <w:lvl w:ilvl="1">
      <w:start w:val="1"/>
      <w:numFmt w:val="decimal"/>
      <w:isLgl/>
      <w:lvlText w:val="%1.%2"/>
      <w:lvlJc w:val="left"/>
      <w:pPr>
        <w:ind w:left="502" w:hanging="360"/>
      </w:pPr>
      <w:rPr>
        <w:b w:val="0"/>
        <w:bCs w:val="0"/>
        <w:i w:val="0"/>
        <w:iCs w:val="0"/>
        <w:strike w:val="0"/>
        <w:dstrike w:val="0"/>
        <w:color w:val="auto"/>
        <w:sz w:val="20"/>
        <w:szCs w:val="20"/>
        <w:u w:val="none"/>
        <w:effect w:val="none"/>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lvl>
    <w:lvl w:ilvl="4">
      <w:start w:val="1"/>
      <w:numFmt w:val="decimal"/>
      <w:isLgl/>
      <w:lvlText w:val="%1.%2.%3.%4.%5"/>
      <w:lvlJc w:val="left"/>
      <w:pPr>
        <w:ind w:left="2130" w:hanging="1080"/>
      </w:pPr>
    </w:lvl>
    <w:lvl w:ilvl="5">
      <w:start w:val="1"/>
      <w:numFmt w:val="decimal"/>
      <w:isLgl/>
      <w:lvlText w:val="%1.%2.%3.%4.%5.%6"/>
      <w:lvlJc w:val="left"/>
      <w:pPr>
        <w:ind w:left="2130" w:hanging="1080"/>
      </w:pPr>
    </w:lvl>
    <w:lvl w:ilvl="6">
      <w:start w:val="1"/>
      <w:numFmt w:val="decimal"/>
      <w:isLgl/>
      <w:lvlText w:val="%1.%2.%3.%4.%5.%6.%7"/>
      <w:lvlJc w:val="left"/>
      <w:pPr>
        <w:ind w:left="2490" w:hanging="1440"/>
      </w:pPr>
    </w:lvl>
    <w:lvl w:ilvl="7">
      <w:start w:val="1"/>
      <w:numFmt w:val="decimal"/>
      <w:isLgl/>
      <w:lvlText w:val="%1.%2.%3.%4.%5.%6.%7.%8"/>
      <w:lvlJc w:val="left"/>
      <w:pPr>
        <w:ind w:left="2490" w:hanging="1440"/>
      </w:pPr>
    </w:lvl>
    <w:lvl w:ilvl="8">
      <w:start w:val="1"/>
      <w:numFmt w:val="decimal"/>
      <w:isLgl/>
      <w:lvlText w:val="%1.%2.%3.%4.%5.%6.%7.%8.%9"/>
      <w:lvlJc w:val="left"/>
      <w:pPr>
        <w:ind w:left="2850" w:hanging="1800"/>
      </w:pPr>
    </w:lvl>
  </w:abstractNum>
  <w:abstractNum w:abstractNumId="6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8"/>
  </w:num>
  <w:num w:numId="7">
    <w:abstractNumId w:val="5"/>
  </w:num>
  <w:num w:numId="8">
    <w:abstractNumId w:val="76"/>
  </w:num>
  <w:num w:numId="9">
    <w:abstractNumId w:val="39"/>
  </w:num>
  <w:num w:numId="10">
    <w:abstractNumId w:val="72"/>
  </w:num>
  <w:num w:numId="11">
    <w:abstractNumId w:val="62"/>
  </w:num>
  <w:num w:numId="12">
    <w:abstractNumId w:val="43"/>
  </w:num>
  <w:num w:numId="13">
    <w:abstractNumId w:val="78"/>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4"/>
  </w:num>
  <w:num w:numId="31">
    <w:abstractNumId w:val="58"/>
  </w:num>
  <w:num w:numId="32">
    <w:abstractNumId w:val="18"/>
  </w:num>
  <w:num w:numId="33">
    <w:abstractNumId w:val="36"/>
  </w:num>
  <w:num w:numId="34">
    <w:abstractNumId w:val="22"/>
  </w:num>
  <w:num w:numId="35">
    <w:abstractNumId w:val="6"/>
  </w:num>
  <w:num w:numId="36">
    <w:abstractNumId w:val="67"/>
  </w:num>
  <w:num w:numId="37">
    <w:abstractNumId w:val="56"/>
  </w:num>
  <w:num w:numId="38">
    <w:abstractNumId w:val="41"/>
  </w:num>
  <w:num w:numId="39">
    <w:abstractNumId w:val="16"/>
  </w:num>
  <w:num w:numId="40">
    <w:abstractNumId w:val="52"/>
  </w:num>
  <w:num w:numId="41">
    <w:abstractNumId w:val="75"/>
  </w:num>
  <w:num w:numId="42">
    <w:abstractNumId w:val="71"/>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3"/>
  </w:num>
  <w:num w:numId="62">
    <w:abstractNumId w:val="59"/>
  </w:num>
  <w:num w:numId="63">
    <w:abstractNumId w:val="11"/>
  </w:num>
  <w:num w:numId="64">
    <w:abstractNumId w:val="19"/>
  </w:num>
  <w:num w:numId="65">
    <w:abstractNumId w:val="46"/>
  </w:num>
  <w:num w:numId="66">
    <w:abstractNumId w:val="70"/>
  </w:num>
  <w:num w:numId="67">
    <w:abstractNumId w:val="32"/>
  </w:num>
  <w:num w:numId="68">
    <w:abstractNumId w:val="30"/>
  </w:num>
  <w:num w:numId="69">
    <w:abstractNumId w:val="69"/>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7"/>
  </w:num>
  <w:num w:numId="78">
    <w:abstractNumId w:val="66"/>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37F1A"/>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5BEB"/>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09"/>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4EAB"/>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10A9"/>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3A2"/>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1460"/>
    <w:rsid w:val="006C581E"/>
    <w:rsid w:val="006C67AA"/>
    <w:rsid w:val="006C6FC5"/>
    <w:rsid w:val="006D0340"/>
    <w:rsid w:val="006D042A"/>
    <w:rsid w:val="006D1385"/>
    <w:rsid w:val="006D1776"/>
    <w:rsid w:val="006D1CA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7296"/>
    <w:rsid w:val="008D7A1E"/>
    <w:rsid w:val="008E033C"/>
    <w:rsid w:val="008E0770"/>
    <w:rsid w:val="008E0E9A"/>
    <w:rsid w:val="008E3E95"/>
    <w:rsid w:val="008E4A23"/>
    <w:rsid w:val="008E4B0E"/>
    <w:rsid w:val="008E4B4F"/>
    <w:rsid w:val="008E4FE4"/>
    <w:rsid w:val="008E5523"/>
    <w:rsid w:val="008E653C"/>
    <w:rsid w:val="008E6B3A"/>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340C"/>
    <w:rsid w:val="00933A36"/>
    <w:rsid w:val="009340D3"/>
    <w:rsid w:val="009346EB"/>
    <w:rsid w:val="00934F66"/>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3B68"/>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36D"/>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5E2C"/>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6D"/>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3549"/>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0EDA"/>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143C"/>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757"/>
    <w:rsid w:val="00E70AE6"/>
    <w:rsid w:val="00E72192"/>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E90"/>
    <w:rsid w:val="00FB5FBE"/>
    <w:rsid w:val="00FB72F9"/>
    <w:rsid w:val="00FB7D2B"/>
    <w:rsid w:val="00FC1348"/>
    <w:rsid w:val="00FC1F66"/>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5691"/>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2AB6D0A2"/>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UnresolvedMention">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691948715">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6.xml"/><Relationship Id="rId42" Type="http://schemas.openxmlformats.org/officeDocument/2006/relationships/control" Target="activeX/activeX23.xml"/><Relationship Id="rId47" Type="http://schemas.openxmlformats.org/officeDocument/2006/relationships/image" Target="media/image10.wmf"/><Relationship Id="rId63" Type="http://schemas.openxmlformats.org/officeDocument/2006/relationships/control" Target="activeX/activeX40.xml"/><Relationship Id="rId68" Type="http://schemas.openxmlformats.org/officeDocument/2006/relationships/control" Target="activeX/activeX45.xml"/><Relationship Id="rId84" Type="http://schemas.openxmlformats.org/officeDocument/2006/relationships/control" Target="activeX/activeX61.xml"/><Relationship Id="rId89" Type="http://schemas.openxmlformats.org/officeDocument/2006/relationships/control" Target="activeX/activeX66.xml"/><Relationship Id="rId16" Type="http://schemas.openxmlformats.org/officeDocument/2006/relationships/control" Target="activeX/activeX3.xml"/><Relationship Id="rId107" Type="http://schemas.openxmlformats.org/officeDocument/2006/relationships/fontTable" Target="fontTable.xml"/><Relationship Id="rId11" Type="http://schemas.openxmlformats.org/officeDocument/2006/relationships/hyperlink" Target="https://josephine.proebiz.com/sk/tender/52176/summary" TargetMode="External"/><Relationship Id="rId32" Type="http://schemas.openxmlformats.org/officeDocument/2006/relationships/control" Target="activeX/activeX14.xml"/><Relationship Id="rId37" Type="http://schemas.openxmlformats.org/officeDocument/2006/relationships/control" Target="activeX/activeX19.xml"/><Relationship Id="rId53" Type="http://schemas.openxmlformats.org/officeDocument/2006/relationships/control" Target="activeX/activeX32.xml"/><Relationship Id="rId58" Type="http://schemas.openxmlformats.org/officeDocument/2006/relationships/image" Target="media/image11.wmf"/><Relationship Id="rId74" Type="http://schemas.openxmlformats.org/officeDocument/2006/relationships/control" Target="activeX/activeX51.xml"/><Relationship Id="rId79" Type="http://schemas.openxmlformats.org/officeDocument/2006/relationships/control" Target="activeX/activeX56.xml"/><Relationship Id="rId102" Type="http://schemas.openxmlformats.org/officeDocument/2006/relationships/control" Target="activeX/activeX78.xml"/><Relationship Id="rId5" Type="http://schemas.openxmlformats.org/officeDocument/2006/relationships/webSettings" Target="webSettings.xml"/><Relationship Id="rId90" Type="http://schemas.openxmlformats.org/officeDocument/2006/relationships/control" Target="activeX/activeX67.xml"/><Relationship Id="rId95" Type="http://schemas.openxmlformats.org/officeDocument/2006/relationships/control" Target="activeX/activeX72.xml"/><Relationship Id="rId22" Type="http://schemas.openxmlformats.org/officeDocument/2006/relationships/image" Target="media/image5.wmf"/><Relationship Id="rId27" Type="http://schemas.openxmlformats.org/officeDocument/2006/relationships/control" Target="activeX/activeX10.xml"/><Relationship Id="rId43" Type="http://schemas.openxmlformats.org/officeDocument/2006/relationships/control" Target="activeX/activeX24.xml"/><Relationship Id="rId48" Type="http://schemas.openxmlformats.org/officeDocument/2006/relationships/control" Target="activeX/activeX27.xml"/><Relationship Id="rId64" Type="http://schemas.openxmlformats.org/officeDocument/2006/relationships/control" Target="activeX/activeX41.xml"/><Relationship Id="rId69" Type="http://schemas.openxmlformats.org/officeDocument/2006/relationships/control" Target="activeX/activeX46.xml"/><Relationship Id="rId80" Type="http://schemas.openxmlformats.org/officeDocument/2006/relationships/control" Target="activeX/activeX57.xml"/><Relationship Id="rId85" Type="http://schemas.openxmlformats.org/officeDocument/2006/relationships/control" Target="activeX/activeX62.xml"/><Relationship Id="rId12" Type="http://schemas.openxmlformats.org/officeDocument/2006/relationships/image" Target="media/image1.wmf"/><Relationship Id="rId17" Type="http://schemas.openxmlformats.org/officeDocument/2006/relationships/image" Target="media/image3.wmf"/><Relationship Id="rId33" Type="http://schemas.openxmlformats.org/officeDocument/2006/relationships/control" Target="activeX/activeX15.xml"/><Relationship Id="rId38" Type="http://schemas.openxmlformats.org/officeDocument/2006/relationships/control" Target="activeX/activeX20.xml"/><Relationship Id="rId59" Type="http://schemas.openxmlformats.org/officeDocument/2006/relationships/control" Target="activeX/activeX37.xml"/><Relationship Id="rId103" Type="http://schemas.openxmlformats.org/officeDocument/2006/relationships/control" Target="activeX/activeX79.xml"/><Relationship Id="rId108" Type="http://schemas.microsoft.com/office/2011/relationships/people" Target="people.xml"/><Relationship Id="rId54" Type="http://schemas.openxmlformats.org/officeDocument/2006/relationships/control" Target="activeX/activeX33.xml"/><Relationship Id="rId70" Type="http://schemas.openxmlformats.org/officeDocument/2006/relationships/control" Target="activeX/activeX47.xml"/><Relationship Id="rId75" Type="http://schemas.openxmlformats.org/officeDocument/2006/relationships/control" Target="activeX/activeX52.xml"/><Relationship Id="rId91" Type="http://schemas.openxmlformats.org/officeDocument/2006/relationships/control" Target="activeX/activeX68.xml"/><Relationship Id="rId96" Type="http://schemas.openxmlformats.org/officeDocument/2006/relationships/control" Target="activeX/activeX7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control" Target="activeX/activeX7.xml"/><Relationship Id="rId28" Type="http://schemas.openxmlformats.org/officeDocument/2006/relationships/control" Target="activeX/activeX11.xml"/><Relationship Id="rId36" Type="http://schemas.openxmlformats.org/officeDocument/2006/relationships/control" Target="activeX/activeX18.xml"/><Relationship Id="rId49" Type="http://schemas.openxmlformats.org/officeDocument/2006/relationships/control" Target="activeX/activeX28.xml"/><Relationship Id="rId57" Type="http://schemas.openxmlformats.org/officeDocument/2006/relationships/control" Target="activeX/activeX36.xml"/><Relationship Id="rId106" Type="http://schemas.openxmlformats.org/officeDocument/2006/relationships/footer" Target="footer1.xml"/><Relationship Id="rId10" Type="http://schemas.openxmlformats.org/officeDocument/2006/relationships/hyperlink" Target="https://www.uvo.gov.sk/vyhladavanie/vyhladavanie-profilov/zakazky/1176" TargetMode="External"/><Relationship Id="rId31" Type="http://schemas.openxmlformats.org/officeDocument/2006/relationships/image" Target="media/image7.wmf"/><Relationship Id="rId44" Type="http://schemas.openxmlformats.org/officeDocument/2006/relationships/control" Target="activeX/activeX25.xml"/><Relationship Id="rId52" Type="http://schemas.openxmlformats.org/officeDocument/2006/relationships/control" Target="activeX/activeX31.xml"/><Relationship Id="rId60" Type="http://schemas.openxmlformats.org/officeDocument/2006/relationships/control" Target="activeX/activeX38.xml"/><Relationship Id="rId65" Type="http://schemas.openxmlformats.org/officeDocument/2006/relationships/control" Target="activeX/activeX42.xml"/><Relationship Id="rId73" Type="http://schemas.openxmlformats.org/officeDocument/2006/relationships/control" Target="activeX/activeX50.xml"/><Relationship Id="rId78" Type="http://schemas.openxmlformats.org/officeDocument/2006/relationships/control" Target="activeX/activeX55.xml"/><Relationship Id="rId81" Type="http://schemas.openxmlformats.org/officeDocument/2006/relationships/control" Target="activeX/activeX58.xml"/><Relationship Id="rId86" Type="http://schemas.openxmlformats.org/officeDocument/2006/relationships/control" Target="activeX/activeX63.xml"/><Relationship Id="rId94" Type="http://schemas.openxmlformats.org/officeDocument/2006/relationships/control" Target="activeX/activeX71.xml"/><Relationship Id="rId99" Type="http://schemas.openxmlformats.org/officeDocument/2006/relationships/control" Target="activeX/activeX75.xml"/><Relationship Id="rId101" Type="http://schemas.openxmlformats.org/officeDocument/2006/relationships/control" Target="activeX/activeX77.xml"/><Relationship Id="rId4" Type="http://schemas.openxmlformats.org/officeDocument/2006/relationships/settings" Target="settings.xml"/><Relationship Id="rId9" Type="http://schemas.openxmlformats.org/officeDocument/2006/relationships/hyperlink" Target="https://www.spisskanovaves.eu/" TargetMode="External"/><Relationship Id="rId13" Type="http://schemas.openxmlformats.org/officeDocument/2006/relationships/control" Target="activeX/activeX1.xml"/><Relationship Id="rId18" Type="http://schemas.openxmlformats.org/officeDocument/2006/relationships/control" Target="activeX/activeX4.xml"/><Relationship Id="rId39" Type="http://schemas.openxmlformats.org/officeDocument/2006/relationships/control" Target="activeX/activeX21.xml"/><Relationship Id="rId109" Type="http://schemas.openxmlformats.org/officeDocument/2006/relationships/theme" Target="theme/theme1.xml"/><Relationship Id="rId34" Type="http://schemas.openxmlformats.org/officeDocument/2006/relationships/control" Target="activeX/activeX16.xml"/><Relationship Id="rId50" Type="http://schemas.openxmlformats.org/officeDocument/2006/relationships/control" Target="activeX/activeX29.xml"/><Relationship Id="rId55" Type="http://schemas.openxmlformats.org/officeDocument/2006/relationships/control" Target="activeX/activeX34.xml"/><Relationship Id="rId76" Type="http://schemas.openxmlformats.org/officeDocument/2006/relationships/control" Target="activeX/activeX53.xml"/><Relationship Id="rId97" Type="http://schemas.openxmlformats.org/officeDocument/2006/relationships/control" Target="activeX/activeX74.xml"/><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control" Target="activeX/activeX48.xml"/><Relationship Id="rId92" Type="http://schemas.openxmlformats.org/officeDocument/2006/relationships/control" Target="activeX/activeX69.xml"/><Relationship Id="rId2" Type="http://schemas.openxmlformats.org/officeDocument/2006/relationships/numbering" Target="numbering.xml"/><Relationship Id="rId29" Type="http://schemas.openxmlformats.org/officeDocument/2006/relationships/control" Target="activeX/activeX12.xml"/><Relationship Id="rId24" Type="http://schemas.openxmlformats.org/officeDocument/2006/relationships/control" Target="activeX/activeX8.xml"/><Relationship Id="rId40" Type="http://schemas.openxmlformats.org/officeDocument/2006/relationships/image" Target="media/image8.wmf"/><Relationship Id="rId45" Type="http://schemas.openxmlformats.org/officeDocument/2006/relationships/image" Target="media/image9.wmf"/><Relationship Id="rId66" Type="http://schemas.openxmlformats.org/officeDocument/2006/relationships/control" Target="activeX/activeX43.xml"/><Relationship Id="rId87" Type="http://schemas.openxmlformats.org/officeDocument/2006/relationships/control" Target="activeX/activeX64.xml"/><Relationship Id="rId61" Type="http://schemas.openxmlformats.org/officeDocument/2006/relationships/control" Target="activeX/activeX39.xml"/><Relationship Id="rId82" Type="http://schemas.openxmlformats.org/officeDocument/2006/relationships/control" Target="activeX/activeX59.xml"/><Relationship Id="rId19" Type="http://schemas.openxmlformats.org/officeDocument/2006/relationships/control" Target="activeX/activeX5.xml"/><Relationship Id="rId14" Type="http://schemas.openxmlformats.org/officeDocument/2006/relationships/image" Target="media/image2.wmf"/><Relationship Id="rId30" Type="http://schemas.openxmlformats.org/officeDocument/2006/relationships/control" Target="activeX/activeX13.xml"/><Relationship Id="rId35" Type="http://schemas.openxmlformats.org/officeDocument/2006/relationships/control" Target="activeX/activeX17.xml"/><Relationship Id="rId56" Type="http://schemas.openxmlformats.org/officeDocument/2006/relationships/control" Target="activeX/activeX35.xml"/><Relationship Id="rId77" Type="http://schemas.openxmlformats.org/officeDocument/2006/relationships/control" Target="activeX/activeX54.xml"/><Relationship Id="rId100" Type="http://schemas.openxmlformats.org/officeDocument/2006/relationships/control" Target="activeX/activeX76.xml"/><Relationship Id="rId105" Type="http://schemas.openxmlformats.org/officeDocument/2006/relationships/header" Target="header2.xml"/><Relationship Id="rId8" Type="http://schemas.openxmlformats.org/officeDocument/2006/relationships/hyperlink" Target="mailto:obsk@obsk.eu" TargetMode="External"/><Relationship Id="rId51" Type="http://schemas.openxmlformats.org/officeDocument/2006/relationships/control" Target="activeX/activeX30.xml"/><Relationship Id="rId72" Type="http://schemas.openxmlformats.org/officeDocument/2006/relationships/control" Target="activeX/activeX49.xml"/><Relationship Id="rId93" Type="http://schemas.openxmlformats.org/officeDocument/2006/relationships/control" Target="activeX/activeX70.xml"/><Relationship Id="rId98" Type="http://schemas.openxmlformats.org/officeDocument/2006/relationships/image" Target="media/image13.wmf"/><Relationship Id="rId3" Type="http://schemas.openxmlformats.org/officeDocument/2006/relationships/styles" Target="styles.xml"/><Relationship Id="rId25" Type="http://schemas.openxmlformats.org/officeDocument/2006/relationships/control" Target="activeX/activeX9.xml"/><Relationship Id="rId46" Type="http://schemas.openxmlformats.org/officeDocument/2006/relationships/control" Target="activeX/activeX26.xml"/><Relationship Id="rId67" Type="http://schemas.openxmlformats.org/officeDocument/2006/relationships/control" Target="activeX/activeX44.xml"/><Relationship Id="rId20" Type="http://schemas.openxmlformats.org/officeDocument/2006/relationships/image" Target="media/image4.wmf"/><Relationship Id="rId41" Type="http://schemas.openxmlformats.org/officeDocument/2006/relationships/control" Target="activeX/activeX22.xml"/><Relationship Id="rId62" Type="http://schemas.openxmlformats.org/officeDocument/2006/relationships/image" Target="media/image12.wmf"/><Relationship Id="rId83" Type="http://schemas.openxmlformats.org/officeDocument/2006/relationships/control" Target="activeX/activeX60.xml"/><Relationship Id="rId88" Type="http://schemas.openxmlformats.org/officeDocument/2006/relationships/control" Target="activeX/activeX6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30C75-751C-4DB4-9591-7A9C25D3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18</Pages>
  <Words>3786</Words>
  <Characters>28974</Characters>
  <Application>Microsoft Office Word</Application>
  <DocSecurity>0</DocSecurity>
  <Lines>241</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32695</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Beslerova Iveta</cp:lastModifiedBy>
  <cp:revision>20</cp:revision>
  <cp:lastPrinted>2018-07-20T16:29:00Z</cp:lastPrinted>
  <dcterms:created xsi:type="dcterms:W3CDTF">2020-07-21T08:14:00Z</dcterms:created>
  <dcterms:modified xsi:type="dcterms:W3CDTF">2024-02-21T12:10:00Z</dcterms:modified>
</cp:coreProperties>
</file>